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7" w:type="dxa"/>
        <w:tblInd w:w="-822" w:type="dxa"/>
        <w:tblLook w:val="04A0" w:firstRow="1" w:lastRow="0" w:firstColumn="1" w:lastColumn="0" w:noHBand="0" w:noVBand="1"/>
      </w:tblPr>
      <w:tblGrid>
        <w:gridCol w:w="4956"/>
        <w:gridCol w:w="4961"/>
      </w:tblGrid>
      <w:tr w:rsidR="00437D0F" w:rsidRPr="0042092A" w14:paraId="4DCC90A5" w14:textId="77777777" w:rsidTr="00437D0F">
        <w:trPr>
          <w:trHeight w:val="406"/>
        </w:trPr>
        <w:tc>
          <w:tcPr>
            <w:tcW w:w="4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</w:tcPr>
          <w:p w14:paraId="536D309D" w14:textId="3913CBA4" w:rsidR="00437D0F" w:rsidRPr="0042092A" w:rsidRDefault="00437D0F" w:rsidP="0042092A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SimSun" w:hAnsi="Calibri" w:cs="Calibri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EEE4CF" w14:textId="2A7B4F93" w:rsidR="00437D0F" w:rsidRPr="0042092A" w:rsidRDefault="008B28D6" w:rsidP="008B28D6">
            <w:pPr>
              <w:widowControl/>
              <w:jc w:val="righ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8B28D6">
              <w:rPr>
                <w:rFonts w:ascii="Calibri" w:eastAsia="SimSun" w:hAnsi="Calibri" w:cs="Calibri" w:hint="eastAsia"/>
                <w:kern w:val="0"/>
                <w:sz w:val="22"/>
              </w:rPr>
              <w:t>Pashto</w:t>
            </w:r>
          </w:p>
        </w:tc>
      </w:tr>
      <w:tr w:rsidR="0042092A" w:rsidRPr="0042092A" w14:paraId="5C82EC31" w14:textId="77777777" w:rsidTr="00E73A53">
        <w:trPr>
          <w:trHeight w:val="2877"/>
        </w:trPr>
        <w:tc>
          <w:tcPr>
            <w:tcW w:w="49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hideMark/>
          </w:tcPr>
          <w:p w14:paraId="7DD813B2" w14:textId="73CD7BE1" w:rsidR="0042092A" w:rsidRPr="0042092A" w:rsidRDefault="0042092A" w:rsidP="0042092A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bookmarkStart w:id="0" w:name="_Hlk119655869"/>
            <w:r w:rsidRPr="0042092A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  <w:t xml:space="preserve">The updated COVID booster is designed to maximize your protection from Omicron and reduce the spread of COVID this </w:t>
            </w:r>
            <w:del w:id="1" w:author="ccjk" w:date="2022-12-07T11:06:00Z">
              <w:r w:rsidRPr="0042092A" w:rsidDel="008B1795">
                <w:rPr>
                  <w:rFonts w:ascii="Calibri" w:eastAsia="SimSun" w:hAnsi="Calibri" w:cs="Calibri"/>
                  <w:color w:val="000000"/>
                  <w:kern w:val="0"/>
                  <w:sz w:val="22"/>
                </w:rPr>
                <w:delText xml:space="preserve">fall and </w:delText>
              </w:r>
            </w:del>
            <w:r w:rsidRPr="0042092A">
              <w:rPr>
                <w:rFonts w:ascii="Calibri" w:eastAsia="SimSun" w:hAnsi="Calibri" w:cs="Calibri"/>
                <w:color w:val="000000"/>
                <w:kern w:val="0"/>
                <w:sz w:val="22"/>
              </w:rPr>
              <w:t xml:space="preserve">winter </w:t>
            </w:r>
            <w:r w:rsidRPr="0042092A">
              <w:rPr>
                <w:rFonts w:ascii="Segoe UI Emoji" w:eastAsia="SimSun" w:hAnsi="Segoe UI Emoji" w:cs="Segoe UI Emoji"/>
                <w:color w:val="000000"/>
                <w:kern w:val="0"/>
                <w:sz w:val="22"/>
              </w:rPr>
              <w:t>💉💪🚀</w:t>
            </w:r>
            <w:r w:rsidRPr="0042092A">
              <w:rPr>
                <w:rFonts w:ascii="Calibri" w:eastAsia="SimSun" w:hAnsi="Calibri" w:cs="Calibri"/>
                <w:color w:val="000000"/>
                <w:kern w:val="0"/>
                <w:sz w:val="22"/>
              </w:rPr>
              <w:t>If it’s been over 2 months since your last booster or dose of COVID-19 vaccine, book your appointment now.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788B3F" w14:textId="75924942" w:rsidR="0042092A" w:rsidRPr="00CC6391" w:rsidRDefault="00CC6391" w:rsidP="00CC6391">
            <w:pPr>
              <w:widowControl/>
              <w:bidi/>
              <w:jc w:val="left"/>
              <w:rPr>
                <w:rFonts w:ascii="Calibri" w:eastAsia="SimSun" w:hAnsi="Calibri" w:cs="Arial"/>
                <w:kern w:val="0"/>
                <w:sz w:val="22"/>
                <w:lang w:bidi="ps-AF"/>
              </w:rPr>
            </w:pPr>
            <w:r>
              <w:rPr>
                <w:rFonts w:ascii="Calibri" w:eastAsia="SimSun" w:hAnsi="Calibri" w:cs="Arial" w:hint="cs"/>
                <w:kern w:val="0"/>
                <w:sz w:val="22"/>
                <w:rtl/>
                <w:lang w:bidi="ps-AF"/>
              </w:rPr>
              <w:t>د کوویډ نوی بوسټر موجود دی تر څو ستاسو ساتنه د اومیکرون پر وړاندې ډیره کړي او د کوویډ خپریدل په ژمي</w:t>
            </w:r>
            <w:r w:rsidRPr="0042092A">
              <w:rPr>
                <w:rFonts w:ascii="Segoe UI Emoji" w:eastAsia="SimSun" w:hAnsi="Segoe UI Emoji" w:cs="Segoe UI Emoji"/>
                <w:color w:val="000000"/>
                <w:kern w:val="0"/>
                <w:sz w:val="22"/>
              </w:rPr>
              <w:t>💉💪🚀</w:t>
            </w:r>
            <w:r>
              <w:rPr>
                <w:rFonts w:ascii="Calibri" w:eastAsia="SimSun" w:hAnsi="Calibri" w:cs="Arial" w:hint="cs"/>
                <w:kern w:val="0"/>
                <w:sz w:val="22"/>
                <w:rtl/>
                <w:lang w:bidi="ps-AF"/>
              </w:rPr>
              <w:t xml:space="preserve"> کې کم کړي که چیرته ستاسو اخرني بوسټر دوه میاشتې او یا د کوویډـ۱۹ ډوز واکسین دوه میاشتې کیږي، نو د ملاقات لپاره وخت ونیسئ. </w:t>
            </w:r>
          </w:p>
        </w:tc>
      </w:tr>
      <w:bookmarkEnd w:id="0"/>
    </w:tbl>
    <w:p w14:paraId="7495BC64" w14:textId="77777777" w:rsidR="00890534" w:rsidRDefault="00890534" w:rsidP="0042092A"/>
    <w:sectPr w:rsidR="00890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cjk">
    <w15:presenceInfo w15:providerId="None" w15:userId="ccj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57F"/>
    <w:rsid w:val="00175290"/>
    <w:rsid w:val="0042092A"/>
    <w:rsid w:val="00437D0F"/>
    <w:rsid w:val="00516824"/>
    <w:rsid w:val="00517C3B"/>
    <w:rsid w:val="0068757F"/>
    <w:rsid w:val="0085186B"/>
    <w:rsid w:val="00890534"/>
    <w:rsid w:val="008B1795"/>
    <w:rsid w:val="008B28D6"/>
    <w:rsid w:val="00CC6391"/>
    <w:rsid w:val="00E73A53"/>
    <w:rsid w:val="00E8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44F88"/>
  <w15:chartTrackingRefBased/>
  <w15:docId w15:val="{3909486B-DB14-425E-99BB-5B602E06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B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0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88</Words>
  <Characters>384</Characters>
  <Application>Microsoft Office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470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16</cp:revision>
  <dcterms:created xsi:type="dcterms:W3CDTF">2022-11-18T01:19:00Z</dcterms:created>
  <dcterms:modified xsi:type="dcterms:W3CDTF">2022-12-08T13:34:00Z</dcterms:modified>
  <cp:category/>
</cp:coreProperties>
</file>