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PlainTable2"/>
        <w:tblpPr w:leftFromText="180" w:rightFromText="180" w:vertAnchor="text" w:horzAnchor="margin" w:tblpXSpec="right" w:tblpY="189"/>
        <w:tblW w:w="12600" w:type="dxa"/>
        <w:tblLook w:val="04A0" w:firstRow="1" w:lastRow="0" w:firstColumn="1" w:lastColumn="0" w:noHBand="0" w:noVBand="1"/>
      </w:tblPr>
      <w:tblGrid>
        <w:gridCol w:w="4860"/>
        <w:gridCol w:w="7740"/>
      </w:tblGrid>
      <w:tr w:rsidR="00822361" w:rsidRPr="00972948" w14:paraId="3A0F4BF5" w14:textId="77777777" w:rsidTr="3DFE99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60" w:type="dxa"/>
            <w:vAlign w:val="center"/>
          </w:tcPr>
          <w:p w14:paraId="0D3367FF" w14:textId="19EF2854" w:rsidR="00822361" w:rsidRPr="00C143C2" w:rsidRDefault="3DFE99C4" w:rsidP="009205E6">
            <w:pPr>
              <w:tabs>
                <w:tab w:val="left" w:pos="2880"/>
              </w:tabs>
              <w:ind w:left="-104" w:firstLine="104"/>
              <w:rPr>
                <w:rFonts w:ascii="Century Gothic" w:hAnsi="Century Gothic"/>
                <w:b w:val="0"/>
                <w:bCs w:val="0"/>
                <w:color w:val="7F7F7F"/>
                <w:sz w:val="20"/>
                <w:szCs w:val="20"/>
              </w:rPr>
            </w:pPr>
            <w:bookmarkStart w:id="0" w:name="_heading=h.gjdgxs"/>
            <w:bookmarkEnd w:id="0"/>
            <w:r w:rsidRPr="3DFE99C4">
              <w:rPr>
                <w:rFonts w:ascii="Century Gothic" w:hAnsi="Century Gothic"/>
                <w:b w:val="0"/>
                <w:bCs w:val="0"/>
                <w:color w:val="3498B6"/>
                <w:sz w:val="20"/>
                <w:szCs w:val="20"/>
              </w:rPr>
              <w:t>CLIENT:</w:t>
            </w:r>
            <w:r w:rsidRPr="3DFE99C4">
              <w:rPr>
                <w:rFonts w:ascii="Century Gothic" w:hAnsi="Century Gothic"/>
                <w:b w:val="0"/>
                <w:bCs w:val="0"/>
                <w:color w:val="7F7F7F" w:themeColor="text1" w:themeTint="80"/>
                <w:sz w:val="20"/>
                <w:szCs w:val="20"/>
              </w:rPr>
              <w:t xml:space="preserve"> DOH</w:t>
            </w:r>
          </w:p>
        </w:tc>
        <w:tc>
          <w:tcPr>
            <w:tcW w:w="7740" w:type="dxa"/>
            <w:vAlign w:val="center"/>
          </w:tcPr>
          <w:p w14:paraId="3548847C" w14:textId="1249A313" w:rsidR="00822361" w:rsidRPr="007536A5" w:rsidRDefault="00822361" w:rsidP="009205E6">
            <w:pPr>
              <w:tabs>
                <w:tab w:val="left" w:pos="2880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b w:val="0"/>
                <w:bCs w:val="0"/>
                <w:color w:val="7F7F7F"/>
                <w:sz w:val="21"/>
                <w:szCs w:val="21"/>
              </w:rPr>
            </w:pPr>
            <w:r w:rsidRPr="00C143C2">
              <w:rPr>
                <w:rFonts w:ascii="Century Gothic" w:hAnsi="Century Gothic"/>
                <w:b w:val="0"/>
                <w:color w:val="3498B6"/>
                <w:sz w:val="20"/>
                <w:szCs w:val="20"/>
              </w:rPr>
              <w:t>PROJECT NAME:</w:t>
            </w:r>
            <w:r w:rsidRPr="00822361">
              <w:rPr>
                <w:rFonts w:ascii="Century Gothic" w:hAnsi="Century Gothic"/>
                <w:b w:val="0"/>
                <w:color w:val="7F7F7F" w:themeColor="text1" w:themeTint="80"/>
                <w:sz w:val="20"/>
                <w:szCs w:val="20"/>
              </w:rPr>
              <w:t xml:space="preserve"> </w:t>
            </w:r>
          </w:p>
        </w:tc>
      </w:tr>
    </w:tbl>
    <w:p w14:paraId="1A014B11" w14:textId="77777777" w:rsidR="00A05A1B" w:rsidRDefault="00A05A1B" w:rsidP="001301C7">
      <w:pPr>
        <w:spacing w:after="100"/>
        <w:rPr>
          <w:rFonts w:ascii="Century Gothic" w:hAnsi="Century Gothic"/>
          <w:b/>
          <w:bCs/>
          <w:color w:val="7F7F7F" w:themeColor="text1" w:themeTint="80"/>
          <w:sz w:val="36"/>
          <w:szCs w:val="36"/>
        </w:rPr>
      </w:pPr>
    </w:p>
    <w:p w14:paraId="1F9FD02E" w14:textId="61E1442D" w:rsidR="000557A7" w:rsidRPr="007536A5" w:rsidRDefault="00A05A1B" w:rsidP="001301C7">
      <w:pPr>
        <w:spacing w:after="100"/>
        <w:rPr>
          <w:rFonts w:ascii="Century Gothic" w:hAnsi="Century Gothic"/>
          <w:b/>
          <w:bCs/>
          <w:color w:val="7F7F7F" w:themeColor="text1" w:themeTint="80"/>
          <w:sz w:val="36"/>
          <w:szCs w:val="36"/>
        </w:rPr>
      </w:pPr>
      <w:r>
        <w:rPr>
          <w:rFonts w:ascii="Century Gothic" w:hAnsi="Century Gothic"/>
          <w:b/>
          <w:bCs/>
          <w:color w:val="7F7F7F" w:themeColor="text1" w:themeTint="80"/>
          <w:sz w:val="36"/>
          <w:szCs w:val="36"/>
        </w:rPr>
        <w:t xml:space="preserve">Static </w:t>
      </w:r>
      <w:r w:rsidR="00F632D6" w:rsidRPr="007536A5">
        <w:rPr>
          <w:rFonts w:ascii="Century Gothic" w:hAnsi="Century Gothic"/>
          <w:b/>
          <w:bCs/>
          <w:color w:val="7F7F7F" w:themeColor="text1" w:themeTint="80"/>
          <w:sz w:val="36"/>
          <w:szCs w:val="36"/>
        </w:rPr>
        <w:t>Ad</w:t>
      </w:r>
      <w:r w:rsidR="00544A22" w:rsidRPr="007536A5">
        <w:rPr>
          <w:rFonts w:ascii="Century Gothic" w:hAnsi="Century Gothic"/>
          <w:b/>
          <w:bCs/>
          <w:color w:val="7F7F7F" w:themeColor="text1" w:themeTint="80"/>
          <w:sz w:val="36"/>
          <w:szCs w:val="36"/>
        </w:rPr>
        <w:t xml:space="preserve"> </w:t>
      </w:r>
      <w:r w:rsidR="00740F53" w:rsidRPr="007536A5">
        <w:rPr>
          <w:rFonts w:ascii="Century Gothic" w:hAnsi="Century Gothic"/>
          <w:b/>
          <w:bCs/>
          <w:color w:val="7F7F7F" w:themeColor="text1" w:themeTint="80"/>
          <w:sz w:val="36"/>
          <w:szCs w:val="36"/>
        </w:rPr>
        <w:t>1</w:t>
      </w:r>
    </w:p>
    <w:tbl>
      <w:tblPr>
        <w:tblStyle w:val="TableGrid"/>
        <w:tblW w:w="14400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184"/>
        <w:gridCol w:w="4608"/>
        <w:gridCol w:w="4608"/>
      </w:tblGrid>
      <w:tr w:rsidR="009727D9" w:rsidRPr="007536A5" w14:paraId="67310E4E" w14:textId="77777777" w:rsidTr="3DFE99C4">
        <w:trPr>
          <w:trHeight w:val="476"/>
        </w:trPr>
        <w:tc>
          <w:tcPr>
            <w:tcW w:w="5184" w:type="dxa"/>
            <w:shd w:val="clear" w:color="auto" w:fill="F2F2F2" w:themeFill="background1" w:themeFillShade="F2"/>
            <w:vAlign w:val="center"/>
          </w:tcPr>
          <w:p w14:paraId="67AA642A" w14:textId="4D302665" w:rsidR="00F632D6" w:rsidRPr="000F3E11" w:rsidRDefault="00C15AD1" w:rsidP="000F3E11">
            <w:pPr>
              <w:rPr>
                <w:rFonts w:ascii="Century Gothic" w:hAnsi="Century Gothic" w:cs="Times New Roman (Body CS)"/>
                <w:b/>
                <w:bCs/>
                <w:color w:val="3498B6"/>
                <w:spacing w:val="10"/>
                <w:sz w:val="21"/>
                <w:szCs w:val="21"/>
              </w:rPr>
            </w:pPr>
            <w:r w:rsidRPr="000F3E11">
              <w:rPr>
                <w:rFonts w:ascii="Century Gothic" w:hAnsi="Century Gothic" w:cs="Times New Roman (Body CS)"/>
                <w:b/>
                <w:bCs/>
                <w:color w:val="3498B6"/>
                <w:spacing w:val="10"/>
                <w:sz w:val="21"/>
                <w:szCs w:val="21"/>
              </w:rPr>
              <w:t>GRAPHIC (1:1)</w:t>
            </w:r>
          </w:p>
        </w:tc>
        <w:tc>
          <w:tcPr>
            <w:tcW w:w="4608" w:type="dxa"/>
            <w:shd w:val="clear" w:color="auto" w:fill="F2F2F2" w:themeFill="background1" w:themeFillShade="F2"/>
            <w:vAlign w:val="center"/>
          </w:tcPr>
          <w:p w14:paraId="0ED18850" w14:textId="2092F38A" w:rsidR="00F632D6" w:rsidRPr="000F3E11" w:rsidRDefault="00C15AD1" w:rsidP="687F9399">
            <w:pPr>
              <w:rPr>
                <w:rFonts w:ascii="Century Gothic" w:hAnsi="Century Gothic" w:cs="Times New Roman (Body CS)"/>
                <w:b/>
                <w:bCs/>
                <w:color w:val="3498B6"/>
                <w:spacing w:val="10"/>
                <w:sz w:val="21"/>
                <w:szCs w:val="21"/>
                <w:lang w:val="es-US"/>
              </w:rPr>
            </w:pPr>
            <w:r w:rsidRPr="687F9399">
              <w:rPr>
                <w:rFonts w:ascii="Century Gothic" w:hAnsi="Century Gothic" w:cs="Times New Roman (Body CS)"/>
                <w:b/>
                <w:bCs/>
                <w:color w:val="3498B6"/>
                <w:spacing w:val="10"/>
                <w:sz w:val="21"/>
                <w:szCs w:val="21"/>
                <w:lang w:val="es-US"/>
              </w:rPr>
              <w:t>FACEBOOK FEED</w:t>
            </w:r>
          </w:p>
        </w:tc>
        <w:tc>
          <w:tcPr>
            <w:tcW w:w="4608" w:type="dxa"/>
            <w:shd w:val="clear" w:color="auto" w:fill="F2F2F2" w:themeFill="background1" w:themeFillShade="F2"/>
            <w:vAlign w:val="center"/>
          </w:tcPr>
          <w:p w14:paraId="17670B81" w14:textId="28294B2F" w:rsidR="00F632D6" w:rsidRPr="000F3E11" w:rsidRDefault="00C15AD1" w:rsidP="687F9399">
            <w:pPr>
              <w:rPr>
                <w:rFonts w:ascii="Century Gothic" w:hAnsi="Century Gothic" w:cs="Times New Roman (Body CS)"/>
                <w:b/>
                <w:bCs/>
                <w:color w:val="3498B6"/>
                <w:spacing w:val="10"/>
                <w:sz w:val="21"/>
                <w:szCs w:val="21"/>
                <w:lang w:val="es-US"/>
              </w:rPr>
            </w:pPr>
            <w:r w:rsidRPr="687F9399">
              <w:rPr>
                <w:rFonts w:ascii="Century Gothic" w:hAnsi="Century Gothic" w:cs="Times New Roman (Body CS)"/>
                <w:b/>
                <w:bCs/>
                <w:color w:val="3498B6"/>
                <w:spacing w:val="10"/>
                <w:sz w:val="21"/>
                <w:szCs w:val="21"/>
                <w:lang w:val="es-US"/>
              </w:rPr>
              <w:t>INSTAGRAM FEED</w:t>
            </w:r>
          </w:p>
        </w:tc>
      </w:tr>
      <w:tr w:rsidR="009727D9" w:rsidRPr="007536A5" w14:paraId="401D8B0B" w14:textId="77777777" w:rsidTr="3DFE99C4">
        <w:trPr>
          <w:trHeight w:val="5237"/>
        </w:trPr>
        <w:tc>
          <w:tcPr>
            <w:tcW w:w="5184" w:type="dxa"/>
          </w:tcPr>
          <w:p w14:paraId="5FFEBA40" w14:textId="490BBD67" w:rsidR="00632923" w:rsidRPr="007536A5" w:rsidRDefault="00632923" w:rsidP="00C15AD1">
            <w:pPr>
              <w:spacing w:before="240"/>
              <w:rPr>
                <w:rFonts w:ascii="Century Gothic" w:hAnsi="Century Gothic"/>
                <w:b/>
                <w:bCs/>
                <w:sz w:val="36"/>
                <w:szCs w:val="36"/>
              </w:rPr>
            </w:pPr>
          </w:p>
        </w:tc>
        <w:tc>
          <w:tcPr>
            <w:tcW w:w="4608" w:type="dxa"/>
          </w:tcPr>
          <w:p w14:paraId="52BF508D" w14:textId="696B8D55" w:rsidR="009727D9" w:rsidRPr="00C15AD1" w:rsidRDefault="687F9399" w:rsidP="687F9399">
            <w:pPr>
              <w:spacing w:before="100"/>
              <w:rPr>
                <w:rFonts w:ascii="Century Gothic" w:hAnsi="Century Gothic"/>
                <w:b/>
                <w:bCs/>
                <w:color w:val="000000" w:themeColor="text1"/>
                <w:sz w:val="22"/>
                <w:szCs w:val="22"/>
                <w:lang w:val="es-US"/>
              </w:rPr>
            </w:pPr>
            <w:r w:rsidRPr="687F9399">
              <w:rPr>
                <w:rFonts w:ascii="Century Gothic" w:hAnsi="Century Gothic"/>
                <w:b/>
                <w:bCs/>
                <w:color w:val="000000" w:themeColor="text1"/>
                <w:sz w:val="22"/>
                <w:szCs w:val="22"/>
                <w:lang w:val="es-US"/>
              </w:rPr>
              <w:t xml:space="preserve">PRIMARY TEXT (125 </w:t>
            </w:r>
            <w:proofErr w:type="spellStart"/>
            <w:r w:rsidRPr="687F9399">
              <w:rPr>
                <w:rFonts w:ascii="Century Gothic" w:hAnsi="Century Gothic"/>
                <w:b/>
                <w:bCs/>
                <w:color w:val="000000" w:themeColor="text1"/>
                <w:sz w:val="22"/>
                <w:szCs w:val="22"/>
                <w:lang w:val="es-US"/>
              </w:rPr>
              <w:t>characters</w:t>
            </w:r>
            <w:proofErr w:type="spellEnd"/>
            <w:r w:rsidRPr="687F9399">
              <w:rPr>
                <w:rFonts w:ascii="Century Gothic" w:hAnsi="Century Gothic"/>
                <w:b/>
                <w:bCs/>
                <w:color w:val="000000" w:themeColor="text1"/>
                <w:sz w:val="22"/>
                <w:szCs w:val="22"/>
                <w:lang w:val="es-US"/>
              </w:rPr>
              <w:t xml:space="preserve">): </w:t>
            </w:r>
          </w:p>
          <w:p w14:paraId="2C44DF7F" w14:textId="5F06EB80" w:rsidR="00AB55F8" w:rsidRPr="00C15AD1" w:rsidRDefault="4ECF6EA1" w:rsidP="687F9399">
            <w:pPr>
              <w:spacing w:before="100"/>
              <w:rPr>
                <w:rFonts w:ascii="Century Gothic" w:hAnsi="Century Gothic"/>
                <w:color w:val="000000" w:themeColor="text1"/>
                <w:sz w:val="22"/>
                <w:szCs w:val="22"/>
                <w:lang w:val="es-US"/>
              </w:rPr>
            </w:pPr>
            <w:r w:rsidRPr="4ECF6EA1">
              <w:rPr>
                <w:rFonts w:ascii="Century Gothic" w:hAnsi="Century Gothic"/>
                <w:color w:val="000000" w:themeColor="text1"/>
                <w:sz w:val="22"/>
                <w:szCs w:val="22"/>
                <w:lang w:val="es-US"/>
              </w:rPr>
              <w:t xml:space="preserve">Protege a tus seres queridos. </w:t>
            </w:r>
            <w:r w:rsidR="00B32BAB">
              <w:rPr>
                <w:rFonts w:ascii="Century Gothic" w:hAnsi="Century Gothic"/>
                <w:color w:val="000000" w:themeColor="text1"/>
                <w:sz w:val="22"/>
                <w:szCs w:val="22"/>
                <w:lang w:val="es-US"/>
              </w:rPr>
              <w:t>Ponerte</w:t>
            </w:r>
            <w:r w:rsidRPr="4ECF6EA1">
              <w:rPr>
                <w:rFonts w:ascii="Century Gothic" w:hAnsi="Century Gothic"/>
                <w:color w:val="000000" w:themeColor="text1"/>
                <w:sz w:val="22"/>
                <w:szCs w:val="22"/>
                <w:lang w:val="es-US"/>
              </w:rPr>
              <w:t xml:space="preserve"> </w:t>
            </w:r>
            <w:r w:rsidR="00B32BAB">
              <w:rPr>
                <w:rFonts w:ascii="Century Gothic" w:hAnsi="Century Gothic"/>
                <w:color w:val="000000" w:themeColor="text1"/>
                <w:sz w:val="22"/>
                <w:szCs w:val="22"/>
                <w:lang w:val="es-US"/>
              </w:rPr>
              <w:t xml:space="preserve">la </w:t>
            </w:r>
            <w:r w:rsidRPr="4ECF6EA1">
              <w:rPr>
                <w:rFonts w:ascii="Century Gothic" w:hAnsi="Century Gothic"/>
                <w:color w:val="000000" w:themeColor="text1"/>
                <w:sz w:val="22"/>
                <w:szCs w:val="22"/>
                <w:lang w:val="es-US"/>
              </w:rPr>
              <w:t xml:space="preserve">vacuna </w:t>
            </w:r>
            <w:r w:rsidR="00B32BAB">
              <w:rPr>
                <w:rFonts w:ascii="Century Gothic" w:hAnsi="Century Gothic"/>
                <w:color w:val="000000" w:themeColor="text1"/>
                <w:sz w:val="22"/>
                <w:szCs w:val="22"/>
                <w:lang w:val="es-US"/>
              </w:rPr>
              <w:t xml:space="preserve">más actualizada contra el COVID </w:t>
            </w:r>
            <w:r w:rsidRPr="4ECF6EA1">
              <w:rPr>
                <w:rFonts w:ascii="Century Gothic" w:hAnsi="Century Gothic"/>
                <w:color w:val="000000" w:themeColor="text1"/>
                <w:sz w:val="22"/>
                <w:szCs w:val="22"/>
                <w:lang w:val="es-US"/>
              </w:rPr>
              <w:t>es la</w:t>
            </w:r>
            <w:r w:rsidR="00B32BAB">
              <w:rPr>
                <w:rFonts w:ascii="Century Gothic" w:hAnsi="Century Gothic"/>
                <w:color w:val="000000" w:themeColor="text1"/>
                <w:sz w:val="22"/>
                <w:szCs w:val="22"/>
                <w:lang w:val="es-US"/>
              </w:rPr>
              <w:t xml:space="preserve"> mejor</w:t>
            </w:r>
            <w:r w:rsidRPr="4ECF6EA1">
              <w:rPr>
                <w:rFonts w:ascii="Century Gothic" w:hAnsi="Century Gothic"/>
                <w:color w:val="000000" w:themeColor="text1"/>
                <w:sz w:val="22"/>
                <w:szCs w:val="22"/>
                <w:lang w:val="es-US"/>
              </w:rPr>
              <w:t xml:space="preserve"> manera de proteger a tu familia.</w:t>
            </w:r>
            <w:r w:rsidR="00AB55F8" w:rsidRPr="001B3392">
              <w:rPr>
                <w:lang w:val="es-MX"/>
              </w:rPr>
              <w:br/>
            </w:r>
          </w:p>
          <w:p w14:paraId="2CC96A32" w14:textId="600E08A7" w:rsidR="009727D9" w:rsidRPr="00C15AD1" w:rsidRDefault="687F9399" w:rsidP="687F9399">
            <w:pPr>
              <w:spacing w:before="100"/>
              <w:rPr>
                <w:rFonts w:ascii="Century Gothic" w:hAnsi="Century Gothic"/>
                <w:b/>
                <w:bCs/>
                <w:color w:val="000000" w:themeColor="text1"/>
                <w:sz w:val="22"/>
                <w:szCs w:val="22"/>
                <w:lang w:val="es-US"/>
              </w:rPr>
            </w:pPr>
            <w:r w:rsidRPr="687F9399">
              <w:rPr>
                <w:rFonts w:ascii="Century Gothic" w:hAnsi="Century Gothic"/>
                <w:b/>
                <w:bCs/>
                <w:color w:val="000000" w:themeColor="text1"/>
                <w:sz w:val="22"/>
                <w:szCs w:val="22"/>
                <w:lang w:val="es-US"/>
              </w:rPr>
              <w:t xml:space="preserve">HEADLINE (27 </w:t>
            </w:r>
            <w:proofErr w:type="spellStart"/>
            <w:r w:rsidRPr="687F9399">
              <w:rPr>
                <w:rFonts w:ascii="Century Gothic" w:hAnsi="Century Gothic"/>
                <w:b/>
                <w:bCs/>
                <w:color w:val="000000" w:themeColor="text1"/>
                <w:sz w:val="22"/>
                <w:szCs w:val="22"/>
                <w:lang w:val="es-US"/>
              </w:rPr>
              <w:t>characters</w:t>
            </w:r>
            <w:proofErr w:type="spellEnd"/>
            <w:r w:rsidRPr="687F9399">
              <w:rPr>
                <w:rFonts w:ascii="Century Gothic" w:hAnsi="Century Gothic"/>
                <w:b/>
                <w:bCs/>
                <w:color w:val="000000" w:themeColor="text1"/>
                <w:sz w:val="22"/>
                <w:szCs w:val="22"/>
                <w:lang w:val="es-US"/>
              </w:rPr>
              <w:t xml:space="preserve">): </w:t>
            </w:r>
          </w:p>
          <w:p w14:paraId="00D4102E" w14:textId="25114206" w:rsidR="009727D9" w:rsidRPr="00C15AD1" w:rsidRDefault="0E5F234D" w:rsidP="687F9399">
            <w:pPr>
              <w:spacing w:before="100"/>
              <w:rPr>
                <w:rFonts w:ascii="Century Gothic" w:hAnsi="Century Gothic"/>
                <w:color w:val="000000" w:themeColor="text1"/>
                <w:sz w:val="22"/>
                <w:szCs w:val="22"/>
                <w:lang w:val="es-US"/>
              </w:rPr>
            </w:pPr>
            <w:r w:rsidRPr="0E5F234D">
              <w:rPr>
                <w:rFonts w:ascii="Century Gothic" w:hAnsi="Century Gothic"/>
                <w:color w:val="000000" w:themeColor="text1"/>
                <w:sz w:val="22"/>
                <w:szCs w:val="22"/>
                <w:lang w:val="es-US"/>
              </w:rPr>
              <w:t xml:space="preserve">El COVID sigue entre nosotros. </w:t>
            </w:r>
          </w:p>
          <w:p w14:paraId="196EF21F" w14:textId="6612AE46" w:rsidR="009727D9" w:rsidRPr="00C15AD1" w:rsidRDefault="687F9399" w:rsidP="687F9399">
            <w:pPr>
              <w:spacing w:before="100"/>
              <w:rPr>
                <w:rFonts w:ascii="Century Gothic" w:hAnsi="Century Gothic"/>
                <w:color w:val="000000" w:themeColor="text1"/>
                <w:sz w:val="22"/>
                <w:szCs w:val="22"/>
                <w:lang w:val="es-US"/>
              </w:rPr>
            </w:pPr>
            <w:r w:rsidRPr="687F9399">
              <w:rPr>
                <w:rFonts w:ascii="Century Gothic" w:hAnsi="Century Gothic"/>
                <w:color w:val="000000" w:themeColor="text1"/>
                <w:sz w:val="22"/>
                <w:szCs w:val="22"/>
                <w:lang w:val="es-US"/>
              </w:rPr>
              <w:t xml:space="preserve"> </w:t>
            </w:r>
          </w:p>
          <w:p w14:paraId="78FA8775" w14:textId="6CF8C6DE" w:rsidR="009727D9" w:rsidRPr="00C15AD1" w:rsidRDefault="687F9399" w:rsidP="687F9399">
            <w:pPr>
              <w:spacing w:before="100"/>
              <w:rPr>
                <w:rFonts w:ascii="Century Gothic" w:hAnsi="Century Gothic"/>
                <w:color w:val="000000" w:themeColor="text1"/>
                <w:sz w:val="22"/>
                <w:szCs w:val="22"/>
                <w:lang w:val="es-US"/>
              </w:rPr>
            </w:pPr>
            <w:r w:rsidRPr="687F9399">
              <w:rPr>
                <w:rFonts w:ascii="Century Gothic" w:hAnsi="Century Gothic"/>
                <w:b/>
                <w:bCs/>
                <w:color w:val="000000" w:themeColor="text1"/>
                <w:sz w:val="22"/>
                <w:szCs w:val="22"/>
                <w:lang w:val="es-US"/>
              </w:rPr>
              <w:t>DESCRIPTION</w:t>
            </w:r>
            <w:r w:rsidRPr="687F9399">
              <w:rPr>
                <w:rFonts w:ascii="Century Gothic" w:hAnsi="Century Gothic"/>
                <w:color w:val="000000" w:themeColor="text1"/>
                <w:sz w:val="22"/>
                <w:szCs w:val="22"/>
                <w:lang w:val="es-US"/>
              </w:rPr>
              <w:t xml:space="preserve"> (27 </w:t>
            </w:r>
            <w:proofErr w:type="spellStart"/>
            <w:r w:rsidRPr="687F9399">
              <w:rPr>
                <w:rFonts w:ascii="Century Gothic" w:hAnsi="Century Gothic"/>
                <w:color w:val="000000" w:themeColor="text1"/>
                <w:sz w:val="22"/>
                <w:szCs w:val="22"/>
                <w:lang w:val="es-US"/>
              </w:rPr>
              <w:t>characters</w:t>
            </w:r>
            <w:proofErr w:type="spellEnd"/>
            <w:r w:rsidRPr="687F9399">
              <w:rPr>
                <w:rFonts w:ascii="Century Gothic" w:hAnsi="Century Gothic"/>
                <w:color w:val="000000" w:themeColor="text1"/>
                <w:sz w:val="22"/>
                <w:szCs w:val="22"/>
                <w:lang w:val="es-US"/>
              </w:rPr>
              <w:t xml:space="preserve">): </w:t>
            </w:r>
          </w:p>
          <w:p w14:paraId="2FAA928F" w14:textId="5A6F1188" w:rsidR="009727D9" w:rsidRPr="00C15AD1" w:rsidRDefault="687F9399" w:rsidP="687F9399">
            <w:pPr>
              <w:spacing w:before="100"/>
              <w:rPr>
                <w:rFonts w:ascii="Century Gothic" w:hAnsi="Century Gothic"/>
                <w:color w:val="000000" w:themeColor="text1"/>
                <w:sz w:val="22"/>
                <w:szCs w:val="22"/>
                <w:lang w:val="es-US"/>
              </w:rPr>
            </w:pPr>
            <w:r w:rsidRPr="687F9399">
              <w:rPr>
                <w:rFonts w:ascii="Century Gothic" w:hAnsi="Century Gothic"/>
                <w:color w:val="000000" w:themeColor="text1"/>
                <w:sz w:val="22"/>
                <w:szCs w:val="22"/>
                <w:lang w:val="es-US"/>
              </w:rPr>
              <w:t xml:space="preserve">Obtén toda la información. </w:t>
            </w:r>
          </w:p>
          <w:p w14:paraId="7D6DC8ED" w14:textId="30CE8679" w:rsidR="009727D9" w:rsidRPr="00C15AD1" w:rsidRDefault="687F9399" w:rsidP="687F9399">
            <w:pPr>
              <w:spacing w:before="100"/>
              <w:rPr>
                <w:rFonts w:ascii="Century Gothic" w:hAnsi="Century Gothic"/>
                <w:color w:val="000000" w:themeColor="text1"/>
                <w:sz w:val="22"/>
                <w:szCs w:val="22"/>
                <w:lang w:val="es-US"/>
              </w:rPr>
            </w:pPr>
            <w:r w:rsidRPr="687F9399">
              <w:rPr>
                <w:rFonts w:ascii="Century Gothic" w:hAnsi="Century Gothic"/>
                <w:color w:val="000000" w:themeColor="text1"/>
                <w:sz w:val="22"/>
                <w:szCs w:val="22"/>
                <w:lang w:val="es-US"/>
              </w:rPr>
              <w:t xml:space="preserve"> </w:t>
            </w:r>
          </w:p>
          <w:p w14:paraId="4A3C0304" w14:textId="5E75C5BD" w:rsidR="009727D9" w:rsidRPr="00C15AD1" w:rsidRDefault="04FAF744" w:rsidP="687F9399">
            <w:pPr>
              <w:spacing w:before="100"/>
              <w:rPr>
                <w:rFonts w:ascii="Century Gothic" w:hAnsi="Century Gothic"/>
                <w:color w:val="000000" w:themeColor="text1"/>
                <w:sz w:val="22"/>
                <w:szCs w:val="22"/>
                <w:lang w:val="es-US"/>
              </w:rPr>
            </w:pPr>
            <w:r w:rsidRPr="04FAF744">
              <w:rPr>
                <w:rFonts w:ascii="Century Gothic" w:hAnsi="Century Gothic"/>
                <w:b/>
                <w:bCs/>
                <w:color w:val="000000" w:themeColor="text1"/>
                <w:sz w:val="22"/>
                <w:szCs w:val="22"/>
                <w:lang w:val="es-US"/>
              </w:rPr>
              <w:t>CTA BUTTON</w:t>
            </w:r>
            <w:r w:rsidRPr="04FAF744">
              <w:rPr>
                <w:rFonts w:ascii="Century Gothic" w:hAnsi="Century Gothic"/>
                <w:color w:val="000000" w:themeColor="text1"/>
                <w:sz w:val="22"/>
                <w:szCs w:val="22"/>
                <w:lang w:val="es-US"/>
              </w:rPr>
              <w:t xml:space="preserve">: </w:t>
            </w:r>
            <w:proofErr w:type="spellStart"/>
            <w:r w:rsidRPr="04FAF744">
              <w:rPr>
                <w:rFonts w:ascii="Century Gothic" w:hAnsi="Century Gothic"/>
                <w:color w:val="000000" w:themeColor="text1"/>
                <w:sz w:val="22"/>
                <w:szCs w:val="22"/>
                <w:lang w:val="es-US"/>
              </w:rPr>
              <w:t>Learn</w:t>
            </w:r>
            <w:proofErr w:type="spellEnd"/>
            <w:r w:rsidRPr="04FAF744">
              <w:rPr>
                <w:rFonts w:ascii="Century Gothic" w:hAnsi="Century Gothic"/>
                <w:color w:val="000000" w:themeColor="text1"/>
                <w:sz w:val="22"/>
                <w:szCs w:val="22"/>
                <w:lang w:val="es-US"/>
              </w:rPr>
              <w:t xml:space="preserve"> more</w:t>
            </w:r>
          </w:p>
        </w:tc>
        <w:tc>
          <w:tcPr>
            <w:tcW w:w="4608" w:type="dxa"/>
          </w:tcPr>
          <w:p w14:paraId="6668E13F" w14:textId="2BD47A10" w:rsidR="647EF5BF" w:rsidRDefault="30650389" w:rsidP="687F9399">
            <w:pPr>
              <w:spacing w:before="100"/>
              <w:rPr>
                <w:rFonts w:ascii="Century Gothic" w:hAnsi="Century Gothic"/>
                <w:b/>
                <w:bCs/>
                <w:color w:val="000000" w:themeColor="text1"/>
                <w:sz w:val="22"/>
                <w:szCs w:val="22"/>
                <w:lang w:val="es-US"/>
              </w:rPr>
            </w:pPr>
            <w:r w:rsidRPr="30650389">
              <w:rPr>
                <w:rFonts w:ascii="Century Gothic" w:hAnsi="Century Gothic"/>
                <w:b/>
                <w:bCs/>
                <w:color w:val="000000" w:themeColor="text1"/>
                <w:sz w:val="22"/>
                <w:szCs w:val="22"/>
                <w:lang w:val="es-US"/>
              </w:rPr>
              <w:t xml:space="preserve">PRIMARY TEXT (125 </w:t>
            </w:r>
            <w:proofErr w:type="spellStart"/>
            <w:r w:rsidRPr="30650389">
              <w:rPr>
                <w:rFonts w:ascii="Century Gothic" w:hAnsi="Century Gothic"/>
                <w:b/>
                <w:bCs/>
                <w:color w:val="000000" w:themeColor="text1"/>
                <w:sz w:val="22"/>
                <w:szCs w:val="22"/>
                <w:lang w:val="es-US"/>
              </w:rPr>
              <w:t>characters</w:t>
            </w:r>
            <w:proofErr w:type="spellEnd"/>
            <w:r w:rsidRPr="30650389">
              <w:rPr>
                <w:rFonts w:ascii="Century Gothic" w:hAnsi="Century Gothic"/>
                <w:b/>
                <w:bCs/>
                <w:color w:val="000000" w:themeColor="text1"/>
                <w:sz w:val="22"/>
                <w:szCs w:val="22"/>
                <w:lang w:val="es-US"/>
              </w:rPr>
              <w:t xml:space="preserve">): </w:t>
            </w:r>
          </w:p>
          <w:p w14:paraId="4AA82414" w14:textId="218AE8C1" w:rsidR="30650389" w:rsidRDefault="2CC97FC7" w:rsidP="2CC97FC7">
            <w:pPr>
              <w:spacing w:before="100"/>
              <w:rPr>
                <w:rFonts w:ascii="Century Gothic" w:eastAsia="Century Gothic" w:hAnsi="Century Gothic" w:cs="Century Gothic"/>
                <w:color w:val="000000" w:themeColor="text1"/>
                <w:sz w:val="22"/>
                <w:szCs w:val="22"/>
                <w:lang w:val="es-US"/>
              </w:rPr>
            </w:pPr>
            <w:r w:rsidRPr="2CC97FC7">
              <w:rPr>
                <w:rFonts w:ascii="Century Gothic" w:eastAsia="Century Gothic" w:hAnsi="Century Gothic" w:cs="Century Gothic"/>
                <w:color w:val="000000" w:themeColor="text1"/>
                <w:sz w:val="22"/>
                <w:szCs w:val="22"/>
                <w:lang w:val="es-US"/>
              </w:rPr>
              <w:t xml:space="preserve">El COVID-19 sigue entre nosotros. </w:t>
            </w:r>
            <w:r w:rsidR="00B32BAB">
              <w:rPr>
                <w:rFonts w:ascii="Century Gothic" w:hAnsi="Century Gothic"/>
                <w:color w:val="000000" w:themeColor="text1"/>
                <w:sz w:val="22"/>
                <w:szCs w:val="22"/>
                <w:lang w:val="es-US"/>
              </w:rPr>
              <w:t>L</w:t>
            </w:r>
            <w:r w:rsidR="00B32BAB">
              <w:rPr>
                <w:rFonts w:ascii="Century Gothic" w:hAnsi="Century Gothic"/>
                <w:color w:val="000000" w:themeColor="text1"/>
                <w:sz w:val="22"/>
                <w:szCs w:val="22"/>
                <w:lang w:val="es-US"/>
              </w:rPr>
              <w:t xml:space="preserve">a </w:t>
            </w:r>
            <w:r w:rsidR="00B32BAB" w:rsidRPr="4ECF6EA1">
              <w:rPr>
                <w:rFonts w:ascii="Century Gothic" w:hAnsi="Century Gothic"/>
                <w:color w:val="000000" w:themeColor="text1"/>
                <w:sz w:val="22"/>
                <w:szCs w:val="22"/>
                <w:lang w:val="es-US"/>
              </w:rPr>
              <w:t xml:space="preserve">vacuna </w:t>
            </w:r>
            <w:r w:rsidR="00B32BAB">
              <w:rPr>
                <w:rFonts w:ascii="Century Gothic" w:hAnsi="Century Gothic"/>
                <w:color w:val="000000" w:themeColor="text1"/>
                <w:sz w:val="22"/>
                <w:szCs w:val="22"/>
                <w:lang w:val="es-US"/>
              </w:rPr>
              <w:t>más actualizada contra el COVID</w:t>
            </w:r>
            <w:r w:rsidR="00B32BAB" w:rsidRPr="2CC97FC7">
              <w:rPr>
                <w:rFonts w:ascii="Century Gothic" w:eastAsia="Century Gothic" w:hAnsi="Century Gothic" w:cs="Century Gothic"/>
                <w:color w:val="000000" w:themeColor="text1"/>
                <w:sz w:val="22"/>
                <w:szCs w:val="22"/>
                <w:lang w:val="es-US"/>
              </w:rPr>
              <w:t xml:space="preserve"> </w:t>
            </w:r>
            <w:r w:rsidRPr="2CC97FC7">
              <w:rPr>
                <w:rFonts w:ascii="Century Gothic" w:eastAsia="Century Gothic" w:hAnsi="Century Gothic" w:cs="Century Gothic"/>
                <w:color w:val="000000" w:themeColor="text1"/>
                <w:sz w:val="22"/>
                <w:szCs w:val="22"/>
                <w:lang w:val="es-US"/>
              </w:rPr>
              <w:t xml:space="preserve">protege a tu familia y </w:t>
            </w:r>
            <w:r w:rsidR="00B32BAB">
              <w:rPr>
                <w:rFonts w:ascii="Century Gothic" w:eastAsia="Century Gothic" w:hAnsi="Century Gothic" w:cs="Century Gothic"/>
                <w:color w:val="000000" w:themeColor="text1"/>
                <w:sz w:val="22"/>
                <w:szCs w:val="22"/>
                <w:lang w:val="es-US"/>
              </w:rPr>
              <w:t>su</w:t>
            </w:r>
            <w:r w:rsidRPr="2CC97FC7">
              <w:rPr>
                <w:rFonts w:ascii="Century Gothic" w:eastAsia="Century Gothic" w:hAnsi="Century Gothic" w:cs="Century Gothic"/>
                <w:color w:val="000000" w:themeColor="text1"/>
                <w:sz w:val="22"/>
                <w:szCs w:val="22"/>
                <w:lang w:val="es-US"/>
              </w:rPr>
              <w:t>s recuerdos del mañana.</w:t>
            </w:r>
          </w:p>
          <w:p w14:paraId="6B5B09E0" w14:textId="5C6ABE8F" w:rsidR="30650389" w:rsidRDefault="30650389" w:rsidP="30650389">
            <w:pPr>
              <w:spacing w:before="100"/>
              <w:rPr>
                <w:rFonts w:ascii="Century Gothic" w:hAnsi="Century Gothic"/>
                <w:color w:val="000000" w:themeColor="text1"/>
                <w:sz w:val="22"/>
                <w:szCs w:val="22"/>
                <w:lang w:val="es-US"/>
              </w:rPr>
            </w:pPr>
          </w:p>
          <w:p w14:paraId="26F45E87" w14:textId="5F30201C" w:rsidR="647EF5BF" w:rsidRDefault="687F9399" w:rsidP="687F9399">
            <w:pPr>
              <w:spacing w:before="100"/>
              <w:rPr>
                <w:rFonts w:ascii="Century Gothic" w:hAnsi="Century Gothic"/>
                <w:color w:val="000000" w:themeColor="text1"/>
                <w:sz w:val="22"/>
                <w:szCs w:val="22"/>
                <w:lang w:val="es-US"/>
              </w:rPr>
            </w:pPr>
            <w:r w:rsidRPr="01DC1660">
              <w:rPr>
                <w:rFonts w:ascii="Century Gothic" w:hAnsi="Century Gothic"/>
                <w:color w:val="000000" w:themeColor="text1"/>
                <w:sz w:val="22"/>
                <w:szCs w:val="22"/>
                <w:lang w:val="es-US"/>
              </w:rPr>
              <w:t xml:space="preserve"> </w:t>
            </w:r>
          </w:p>
          <w:p w14:paraId="034F4A7D" w14:textId="0B613828" w:rsidR="647EF5BF" w:rsidRPr="001B3392" w:rsidRDefault="687F9399" w:rsidP="687F9399">
            <w:pPr>
              <w:spacing w:before="100"/>
              <w:rPr>
                <w:rFonts w:ascii="Century Gothic" w:hAnsi="Century Gothic"/>
                <w:b/>
                <w:bCs/>
                <w:color w:val="000000" w:themeColor="text1"/>
                <w:sz w:val="22"/>
                <w:szCs w:val="22"/>
              </w:rPr>
            </w:pPr>
            <w:r w:rsidRPr="001B3392">
              <w:rPr>
                <w:rFonts w:ascii="Century Gothic" w:hAnsi="Century Gothic"/>
                <w:b/>
                <w:bCs/>
                <w:color w:val="000000" w:themeColor="text1"/>
                <w:sz w:val="22"/>
                <w:szCs w:val="22"/>
              </w:rPr>
              <w:t xml:space="preserve">HEADLINE (27 characters): </w:t>
            </w:r>
          </w:p>
          <w:p w14:paraId="66760FE1" w14:textId="1AE10232" w:rsidR="0451D578" w:rsidRPr="001B3392" w:rsidRDefault="0E5F234D" w:rsidP="01DC1660">
            <w:pPr>
              <w:spacing w:before="100" w:line="259" w:lineRule="auto"/>
              <w:rPr>
                <w:rFonts w:ascii="Century Gothic" w:hAnsi="Century Gothic"/>
                <w:color w:val="000000" w:themeColor="text1"/>
                <w:sz w:val="22"/>
                <w:szCs w:val="22"/>
              </w:rPr>
            </w:pPr>
            <w:proofErr w:type="spellStart"/>
            <w:r w:rsidRPr="001B3392">
              <w:rPr>
                <w:rFonts w:ascii="Century Gothic" w:hAnsi="Century Gothic"/>
                <w:color w:val="000000" w:themeColor="text1"/>
                <w:sz w:val="22"/>
                <w:szCs w:val="22"/>
              </w:rPr>
              <w:t>Vacúnate</w:t>
            </w:r>
            <w:proofErr w:type="spellEnd"/>
            <w:r w:rsidRPr="001B3392">
              <w:rPr>
                <w:rFonts w:ascii="Century Gothic" w:hAnsi="Century Gothic"/>
                <w:color w:val="000000" w:themeColor="text1"/>
                <w:sz w:val="22"/>
                <w:szCs w:val="22"/>
              </w:rPr>
              <w:t xml:space="preserve"> hoy, </w:t>
            </w:r>
            <w:proofErr w:type="spellStart"/>
            <w:r w:rsidRPr="001B3392">
              <w:rPr>
                <w:rFonts w:ascii="Century Gothic" w:hAnsi="Century Gothic"/>
                <w:color w:val="000000" w:themeColor="text1"/>
                <w:sz w:val="22"/>
                <w:szCs w:val="22"/>
              </w:rPr>
              <w:t>protégelos</w:t>
            </w:r>
            <w:proofErr w:type="spellEnd"/>
            <w:r w:rsidRPr="001B3392">
              <w:rPr>
                <w:rFonts w:ascii="Century Gothic" w:hAnsi="Century Gothic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B3392">
              <w:rPr>
                <w:rFonts w:ascii="Century Gothic" w:hAnsi="Century Gothic"/>
                <w:color w:val="000000" w:themeColor="text1"/>
                <w:sz w:val="22"/>
                <w:szCs w:val="22"/>
              </w:rPr>
              <w:t>mañana</w:t>
            </w:r>
            <w:proofErr w:type="spellEnd"/>
            <w:r w:rsidRPr="001B3392">
              <w:rPr>
                <w:rFonts w:ascii="Century Gothic" w:hAnsi="Century Gothic"/>
                <w:color w:val="000000" w:themeColor="text1"/>
                <w:sz w:val="22"/>
                <w:szCs w:val="22"/>
              </w:rPr>
              <w:t>.</w:t>
            </w:r>
          </w:p>
          <w:p w14:paraId="437B6B7F" w14:textId="0947659D" w:rsidR="647EF5BF" w:rsidRPr="001B3392" w:rsidRDefault="687F9399" w:rsidP="687F9399">
            <w:pPr>
              <w:spacing w:before="100"/>
              <w:rPr>
                <w:rFonts w:ascii="Century Gothic" w:hAnsi="Century Gothic"/>
                <w:color w:val="000000" w:themeColor="text1"/>
                <w:sz w:val="22"/>
                <w:szCs w:val="22"/>
              </w:rPr>
            </w:pPr>
            <w:r w:rsidRPr="001B3392">
              <w:rPr>
                <w:rFonts w:ascii="Century Gothic" w:hAnsi="Century Gothic"/>
                <w:color w:val="000000" w:themeColor="text1"/>
                <w:sz w:val="22"/>
                <w:szCs w:val="22"/>
              </w:rPr>
              <w:t xml:space="preserve"> </w:t>
            </w:r>
          </w:p>
          <w:p w14:paraId="1DC329D2" w14:textId="5B590570" w:rsidR="647EF5BF" w:rsidRPr="001B3392" w:rsidRDefault="687F9399" w:rsidP="687F9399">
            <w:pPr>
              <w:spacing w:before="100"/>
              <w:rPr>
                <w:rFonts w:ascii="Century Gothic" w:hAnsi="Century Gothic"/>
                <w:color w:val="000000" w:themeColor="text1"/>
                <w:sz w:val="22"/>
                <w:szCs w:val="22"/>
              </w:rPr>
            </w:pPr>
            <w:r w:rsidRPr="001B3392">
              <w:rPr>
                <w:rFonts w:ascii="Century Gothic" w:hAnsi="Century Gothic"/>
                <w:b/>
                <w:bCs/>
                <w:color w:val="000000" w:themeColor="text1"/>
                <w:sz w:val="22"/>
                <w:szCs w:val="22"/>
              </w:rPr>
              <w:t>HASHTAGS</w:t>
            </w:r>
            <w:r w:rsidRPr="001B3392">
              <w:rPr>
                <w:rFonts w:ascii="Century Gothic" w:hAnsi="Century Gothic"/>
                <w:color w:val="000000" w:themeColor="text1"/>
                <w:sz w:val="22"/>
                <w:szCs w:val="22"/>
              </w:rPr>
              <w:t xml:space="preserve">: </w:t>
            </w:r>
          </w:p>
          <w:p w14:paraId="50B0C4B5" w14:textId="0A89E5C5" w:rsidR="647EF5BF" w:rsidRPr="001B3392" w:rsidRDefault="687F9399" w:rsidP="687F9399">
            <w:pPr>
              <w:spacing w:before="100"/>
              <w:rPr>
                <w:rFonts w:ascii="Century Gothic" w:hAnsi="Century Gothic"/>
                <w:color w:val="000000" w:themeColor="text1"/>
                <w:sz w:val="22"/>
                <w:szCs w:val="22"/>
              </w:rPr>
            </w:pPr>
            <w:r w:rsidRPr="001B3392">
              <w:rPr>
                <w:rFonts w:ascii="Century Gothic" w:hAnsi="Century Gothic"/>
                <w:color w:val="000000" w:themeColor="text1"/>
                <w:sz w:val="22"/>
                <w:szCs w:val="22"/>
              </w:rPr>
              <w:t xml:space="preserve">TBD </w:t>
            </w:r>
          </w:p>
          <w:p w14:paraId="0C734245" w14:textId="3C13C4D6" w:rsidR="647EF5BF" w:rsidRPr="001B3392" w:rsidRDefault="687F9399" w:rsidP="687F9399">
            <w:pPr>
              <w:spacing w:before="100"/>
              <w:rPr>
                <w:rFonts w:ascii="Century Gothic" w:hAnsi="Century Gothic"/>
                <w:color w:val="000000" w:themeColor="text1"/>
                <w:sz w:val="22"/>
                <w:szCs w:val="22"/>
              </w:rPr>
            </w:pPr>
            <w:r w:rsidRPr="001B3392">
              <w:rPr>
                <w:rFonts w:ascii="Century Gothic" w:hAnsi="Century Gothic"/>
                <w:color w:val="000000" w:themeColor="text1"/>
                <w:sz w:val="22"/>
                <w:szCs w:val="22"/>
              </w:rPr>
              <w:t xml:space="preserve"> </w:t>
            </w:r>
          </w:p>
          <w:p w14:paraId="0C508461" w14:textId="2390EE4C" w:rsidR="647EF5BF" w:rsidRPr="001B3392" w:rsidRDefault="04FAF744" w:rsidP="687F9399">
            <w:pPr>
              <w:spacing w:before="100"/>
              <w:rPr>
                <w:rFonts w:ascii="Century Gothic" w:hAnsi="Century Gothic"/>
                <w:color w:val="000000" w:themeColor="text1"/>
                <w:sz w:val="22"/>
                <w:szCs w:val="22"/>
              </w:rPr>
            </w:pPr>
            <w:r w:rsidRPr="001B3392">
              <w:rPr>
                <w:rFonts w:ascii="Century Gothic" w:hAnsi="Century Gothic"/>
                <w:b/>
                <w:bCs/>
                <w:color w:val="000000" w:themeColor="text1"/>
                <w:sz w:val="22"/>
                <w:szCs w:val="22"/>
              </w:rPr>
              <w:t>CTA BUTTON:</w:t>
            </w:r>
            <w:r w:rsidRPr="001B3392">
              <w:rPr>
                <w:rFonts w:ascii="Century Gothic" w:hAnsi="Century Gothic"/>
                <w:color w:val="000000" w:themeColor="text1"/>
                <w:sz w:val="22"/>
                <w:szCs w:val="22"/>
              </w:rPr>
              <w:t xml:space="preserve"> Learn more</w:t>
            </w:r>
          </w:p>
          <w:p w14:paraId="7B4C7B27" w14:textId="51D4A6BA" w:rsidR="009727D9" w:rsidRPr="001B3392" w:rsidRDefault="009727D9" w:rsidP="687F9399">
            <w:pPr>
              <w:spacing w:before="100"/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9727D9" w:rsidRPr="007536A5" w14:paraId="5AD42F0D" w14:textId="77777777" w:rsidTr="3DFE99C4">
        <w:trPr>
          <w:trHeight w:val="413"/>
        </w:trPr>
        <w:tc>
          <w:tcPr>
            <w:tcW w:w="5184" w:type="dxa"/>
            <w:shd w:val="clear" w:color="auto" w:fill="F2F2F2" w:themeFill="background1" w:themeFillShade="F2"/>
            <w:vAlign w:val="center"/>
          </w:tcPr>
          <w:p w14:paraId="498C25C0" w14:textId="408A169E" w:rsidR="009727D9" w:rsidRPr="000F3E11" w:rsidRDefault="00C15AD1" w:rsidP="00C15AD1">
            <w:pPr>
              <w:rPr>
                <w:rFonts w:ascii="Century Gothic" w:hAnsi="Century Gothic" w:cs="Times New Roman (Body CS)"/>
                <w:noProof/>
                <w:color w:val="3498B6"/>
                <w:spacing w:val="10"/>
                <w:sz w:val="21"/>
                <w:szCs w:val="21"/>
              </w:rPr>
            </w:pPr>
            <w:r w:rsidRPr="000F3E11">
              <w:rPr>
                <w:rFonts w:ascii="Century Gothic" w:hAnsi="Century Gothic" w:cs="Times New Roman (Body CS)"/>
                <w:b/>
                <w:bCs/>
                <w:color w:val="3498B6"/>
                <w:spacing w:val="10"/>
                <w:sz w:val="21"/>
                <w:szCs w:val="21"/>
              </w:rPr>
              <w:t>GRAPHIC (9:16)</w:t>
            </w:r>
          </w:p>
        </w:tc>
        <w:tc>
          <w:tcPr>
            <w:tcW w:w="4608" w:type="dxa"/>
            <w:shd w:val="clear" w:color="auto" w:fill="F2F2F2" w:themeFill="background1" w:themeFillShade="F2"/>
            <w:vAlign w:val="center"/>
          </w:tcPr>
          <w:p w14:paraId="20910534" w14:textId="6C02C759" w:rsidR="009727D9" w:rsidRPr="000F3E11" w:rsidRDefault="00C15AD1" w:rsidP="687F9399">
            <w:pPr>
              <w:rPr>
                <w:rFonts w:ascii="Century Gothic" w:hAnsi="Century Gothic" w:cs="Times New Roman (Body CS)"/>
                <w:b/>
                <w:bCs/>
                <w:color w:val="3498B6"/>
                <w:spacing w:val="10"/>
                <w:sz w:val="21"/>
                <w:szCs w:val="21"/>
                <w:lang w:val="es-US"/>
              </w:rPr>
            </w:pPr>
            <w:r w:rsidRPr="687F9399">
              <w:rPr>
                <w:rFonts w:ascii="Century Gothic" w:hAnsi="Century Gothic" w:cs="Times New Roman (Body CS)"/>
                <w:b/>
                <w:bCs/>
                <w:color w:val="3498B6"/>
                <w:spacing w:val="10"/>
                <w:sz w:val="21"/>
                <w:szCs w:val="21"/>
                <w:lang w:val="es-US"/>
              </w:rPr>
              <w:t>FACEBOOK STORIES</w:t>
            </w:r>
          </w:p>
        </w:tc>
        <w:tc>
          <w:tcPr>
            <w:tcW w:w="4608" w:type="dxa"/>
            <w:shd w:val="clear" w:color="auto" w:fill="F2F2F2" w:themeFill="background1" w:themeFillShade="F2"/>
            <w:vAlign w:val="center"/>
          </w:tcPr>
          <w:p w14:paraId="7681562F" w14:textId="2D373D0F" w:rsidR="009727D9" w:rsidRPr="000F3E11" w:rsidRDefault="00C15AD1" w:rsidP="687F9399">
            <w:pPr>
              <w:rPr>
                <w:rFonts w:ascii="Century Gothic" w:hAnsi="Century Gothic" w:cs="Times New Roman (Body CS)"/>
                <w:b/>
                <w:bCs/>
                <w:color w:val="3498B6"/>
                <w:spacing w:val="10"/>
                <w:sz w:val="21"/>
                <w:szCs w:val="21"/>
                <w:lang w:val="es-US"/>
              </w:rPr>
            </w:pPr>
            <w:r w:rsidRPr="687F9399">
              <w:rPr>
                <w:rFonts w:ascii="Century Gothic" w:hAnsi="Century Gothic" w:cs="Times New Roman (Body CS)"/>
                <w:b/>
                <w:bCs/>
                <w:color w:val="3498B6"/>
                <w:spacing w:val="10"/>
                <w:sz w:val="21"/>
                <w:szCs w:val="21"/>
                <w:lang w:val="es-US"/>
              </w:rPr>
              <w:t>INSTAGRAM STORIES</w:t>
            </w:r>
          </w:p>
        </w:tc>
      </w:tr>
      <w:tr w:rsidR="009727D9" w:rsidRPr="00B32BAB" w14:paraId="4D9D8479" w14:textId="77777777" w:rsidTr="3DFE99C4">
        <w:tc>
          <w:tcPr>
            <w:tcW w:w="5184" w:type="dxa"/>
          </w:tcPr>
          <w:p w14:paraId="6B811F5B" w14:textId="0FFC5ED1" w:rsidR="00632923" w:rsidRPr="007536A5" w:rsidRDefault="00632923" w:rsidP="753C72EF">
            <w:pPr>
              <w:rPr>
                <w:rFonts w:ascii="Century Gothic" w:hAnsi="Century Gothic"/>
              </w:rPr>
            </w:pPr>
          </w:p>
        </w:tc>
        <w:tc>
          <w:tcPr>
            <w:tcW w:w="4608" w:type="dxa"/>
          </w:tcPr>
          <w:p w14:paraId="45EEF36B" w14:textId="3B92274D" w:rsidR="00C15AD1" w:rsidRPr="00C15AD1" w:rsidRDefault="687F9399" w:rsidP="687F9399">
            <w:pPr>
              <w:spacing w:before="100"/>
              <w:rPr>
                <w:rFonts w:ascii="Century Gothic" w:hAnsi="Century Gothic"/>
                <w:b/>
                <w:bCs/>
                <w:color w:val="000000" w:themeColor="text1"/>
                <w:sz w:val="22"/>
                <w:szCs w:val="22"/>
                <w:lang w:val="es-US"/>
              </w:rPr>
            </w:pPr>
            <w:r w:rsidRPr="687F9399">
              <w:rPr>
                <w:rFonts w:ascii="Century Gothic" w:hAnsi="Century Gothic"/>
                <w:b/>
                <w:bCs/>
                <w:color w:val="000000" w:themeColor="text1"/>
                <w:sz w:val="22"/>
                <w:szCs w:val="22"/>
                <w:lang w:val="es-US"/>
              </w:rPr>
              <w:t xml:space="preserve">PRIMARY HEADLINE (125 </w:t>
            </w:r>
            <w:proofErr w:type="spellStart"/>
            <w:r w:rsidRPr="687F9399">
              <w:rPr>
                <w:rFonts w:ascii="Century Gothic" w:hAnsi="Century Gothic"/>
                <w:b/>
                <w:bCs/>
                <w:color w:val="000000" w:themeColor="text1"/>
                <w:sz w:val="22"/>
                <w:szCs w:val="22"/>
                <w:lang w:val="es-US"/>
              </w:rPr>
              <w:t>characters</w:t>
            </w:r>
            <w:proofErr w:type="spellEnd"/>
            <w:r w:rsidRPr="687F9399">
              <w:rPr>
                <w:rFonts w:ascii="Century Gothic" w:hAnsi="Century Gothic"/>
                <w:b/>
                <w:bCs/>
                <w:color w:val="000000" w:themeColor="text1"/>
                <w:sz w:val="22"/>
                <w:szCs w:val="22"/>
                <w:lang w:val="es-US"/>
              </w:rPr>
              <w:t xml:space="preserve">): </w:t>
            </w:r>
          </w:p>
          <w:p w14:paraId="6D3B2343" w14:textId="58706CBB" w:rsidR="00C15AD1" w:rsidRPr="00C15AD1" w:rsidRDefault="00A11ADD" w:rsidP="687F9399">
            <w:pPr>
              <w:spacing w:before="100"/>
              <w:rPr>
                <w:rFonts w:ascii="Century Gothic" w:hAnsi="Century Gothic"/>
                <w:color w:val="000000" w:themeColor="text1"/>
                <w:sz w:val="22"/>
                <w:szCs w:val="22"/>
                <w:lang w:val="es-US"/>
              </w:rPr>
            </w:pPr>
            <w:r>
              <w:rPr>
                <w:rFonts w:ascii="Century Gothic" w:hAnsi="Century Gothic"/>
                <w:color w:val="000000" w:themeColor="text1"/>
                <w:sz w:val="22"/>
                <w:szCs w:val="22"/>
                <w:lang w:val="es-US"/>
              </w:rPr>
              <w:t>La</w:t>
            </w:r>
            <w:r w:rsidR="04FAF744" w:rsidRPr="04FAF744">
              <w:rPr>
                <w:rFonts w:ascii="Century Gothic" w:hAnsi="Century Gothic"/>
                <w:color w:val="000000" w:themeColor="text1"/>
                <w:sz w:val="22"/>
                <w:szCs w:val="22"/>
                <w:lang w:val="es-US"/>
              </w:rPr>
              <w:t xml:space="preserve"> vacuna </w:t>
            </w:r>
            <w:r>
              <w:rPr>
                <w:rFonts w:ascii="Century Gothic" w:hAnsi="Century Gothic"/>
                <w:color w:val="000000" w:themeColor="text1"/>
                <w:sz w:val="22"/>
                <w:szCs w:val="22"/>
                <w:lang w:val="es-US"/>
              </w:rPr>
              <w:t>más actualizada</w:t>
            </w:r>
            <w:r w:rsidR="04FAF744" w:rsidRPr="04FAF744">
              <w:rPr>
                <w:rFonts w:ascii="Century Gothic" w:hAnsi="Century Gothic"/>
                <w:color w:val="000000" w:themeColor="text1"/>
                <w:sz w:val="22"/>
                <w:szCs w:val="22"/>
                <w:lang w:val="es-US"/>
              </w:rPr>
              <w:t xml:space="preserve"> </w:t>
            </w:r>
            <w:r>
              <w:rPr>
                <w:rFonts w:ascii="Century Gothic" w:hAnsi="Century Gothic"/>
                <w:color w:val="000000" w:themeColor="text1"/>
                <w:sz w:val="22"/>
                <w:szCs w:val="22"/>
                <w:lang w:val="es-US"/>
              </w:rPr>
              <w:t>contra el COVID</w:t>
            </w:r>
            <w:r w:rsidRPr="04FAF744">
              <w:rPr>
                <w:rFonts w:ascii="Century Gothic" w:hAnsi="Century Gothic"/>
                <w:color w:val="000000" w:themeColor="text1"/>
                <w:sz w:val="22"/>
                <w:szCs w:val="22"/>
                <w:lang w:val="es-US"/>
              </w:rPr>
              <w:t xml:space="preserve"> </w:t>
            </w:r>
            <w:r w:rsidR="04FAF744" w:rsidRPr="04FAF744">
              <w:rPr>
                <w:rFonts w:ascii="Century Gothic" w:hAnsi="Century Gothic"/>
                <w:color w:val="000000" w:themeColor="text1"/>
                <w:sz w:val="22"/>
                <w:szCs w:val="22"/>
                <w:lang w:val="es-US"/>
              </w:rPr>
              <w:t xml:space="preserve">protege </w:t>
            </w:r>
            <w:r>
              <w:rPr>
                <w:rFonts w:ascii="Century Gothic" w:hAnsi="Century Gothic"/>
                <w:color w:val="000000" w:themeColor="text1"/>
                <w:sz w:val="22"/>
                <w:szCs w:val="22"/>
                <w:lang w:val="es-US"/>
              </w:rPr>
              <w:t>a tus seres queridos y su</w:t>
            </w:r>
            <w:r w:rsidR="04FAF744" w:rsidRPr="04FAF744">
              <w:rPr>
                <w:rFonts w:ascii="Century Gothic" w:hAnsi="Century Gothic"/>
                <w:color w:val="000000" w:themeColor="text1"/>
                <w:sz w:val="22"/>
                <w:szCs w:val="22"/>
                <w:lang w:val="es-US"/>
              </w:rPr>
              <w:t xml:space="preserve">s recuerdos del mañana. </w:t>
            </w:r>
          </w:p>
          <w:p w14:paraId="27401528" w14:textId="44D55B51" w:rsidR="00C15AD1" w:rsidRPr="00C15AD1" w:rsidRDefault="687F9399" w:rsidP="687F9399">
            <w:pPr>
              <w:spacing w:before="100"/>
              <w:rPr>
                <w:rFonts w:ascii="Century Gothic" w:hAnsi="Century Gothic"/>
                <w:color w:val="000000" w:themeColor="text1"/>
                <w:sz w:val="22"/>
                <w:szCs w:val="22"/>
                <w:lang w:val="es-US"/>
              </w:rPr>
            </w:pPr>
            <w:proofErr w:type="spellStart"/>
            <w:r w:rsidRPr="687F9399">
              <w:rPr>
                <w:rFonts w:ascii="Century Gothic" w:hAnsi="Century Gothic"/>
                <w:b/>
                <w:bCs/>
                <w:color w:val="000000" w:themeColor="text1"/>
                <w:sz w:val="22"/>
                <w:szCs w:val="22"/>
                <w:lang w:val="es-US"/>
              </w:rPr>
              <w:t>Headline</w:t>
            </w:r>
            <w:proofErr w:type="spellEnd"/>
            <w:r w:rsidRPr="687F9399">
              <w:rPr>
                <w:rFonts w:ascii="Century Gothic" w:hAnsi="Century Gothic"/>
                <w:b/>
                <w:bCs/>
                <w:color w:val="000000" w:themeColor="text1"/>
                <w:sz w:val="22"/>
                <w:szCs w:val="22"/>
                <w:lang w:val="es-US"/>
              </w:rPr>
              <w:t xml:space="preserve"> </w:t>
            </w:r>
            <w:r w:rsidRPr="687F9399">
              <w:rPr>
                <w:rFonts w:ascii="Century Gothic" w:hAnsi="Century Gothic"/>
                <w:color w:val="000000" w:themeColor="text1"/>
                <w:sz w:val="22"/>
                <w:szCs w:val="22"/>
                <w:lang w:val="es-US"/>
              </w:rPr>
              <w:t xml:space="preserve">(40 </w:t>
            </w:r>
            <w:proofErr w:type="spellStart"/>
            <w:r w:rsidRPr="687F9399">
              <w:rPr>
                <w:rFonts w:ascii="Century Gothic" w:hAnsi="Century Gothic"/>
                <w:color w:val="000000" w:themeColor="text1"/>
                <w:sz w:val="22"/>
                <w:szCs w:val="22"/>
                <w:lang w:val="es-US"/>
              </w:rPr>
              <w:t>characters</w:t>
            </w:r>
            <w:proofErr w:type="spellEnd"/>
            <w:r w:rsidRPr="687F9399">
              <w:rPr>
                <w:rFonts w:ascii="Century Gothic" w:hAnsi="Century Gothic"/>
                <w:color w:val="000000" w:themeColor="text1"/>
                <w:sz w:val="22"/>
                <w:szCs w:val="22"/>
                <w:lang w:val="es-US"/>
              </w:rPr>
              <w:t xml:space="preserve">): </w:t>
            </w:r>
          </w:p>
          <w:p w14:paraId="1EE30645" w14:textId="6C082E47" w:rsidR="00C15AD1" w:rsidRPr="00C15AD1" w:rsidRDefault="3DFE99C4" w:rsidP="687F9399">
            <w:pPr>
              <w:spacing w:before="100"/>
              <w:rPr>
                <w:rFonts w:ascii="Century Gothic" w:hAnsi="Century Gothic"/>
                <w:color w:val="000000" w:themeColor="text1"/>
                <w:sz w:val="22"/>
                <w:szCs w:val="22"/>
                <w:lang w:val="es-US"/>
              </w:rPr>
            </w:pPr>
            <w:r w:rsidRPr="3DFE99C4">
              <w:rPr>
                <w:rFonts w:ascii="Century Gothic" w:hAnsi="Century Gothic"/>
                <w:color w:val="000000" w:themeColor="text1"/>
                <w:sz w:val="22"/>
                <w:szCs w:val="22"/>
                <w:lang w:val="es-US"/>
              </w:rPr>
              <w:t>Mantente al pendiente y al corriente</w:t>
            </w:r>
          </w:p>
          <w:p w14:paraId="539CE210" w14:textId="5CB2E92C" w:rsidR="00C15AD1" w:rsidRPr="00C15AD1" w:rsidRDefault="00C15AD1" w:rsidP="687F9399">
            <w:pPr>
              <w:spacing w:before="100"/>
              <w:rPr>
                <w:rFonts w:ascii="Century Gothic" w:hAnsi="Century Gothic"/>
                <w:color w:val="000000" w:themeColor="text1"/>
                <w:sz w:val="22"/>
                <w:szCs w:val="22"/>
                <w:lang w:val="es-US"/>
              </w:rPr>
            </w:pPr>
          </w:p>
        </w:tc>
        <w:tc>
          <w:tcPr>
            <w:tcW w:w="4608" w:type="dxa"/>
          </w:tcPr>
          <w:p w14:paraId="24C481E7" w14:textId="77777777" w:rsidR="00986168" w:rsidRPr="00C15AD1" w:rsidRDefault="687F9399" w:rsidP="687F9399">
            <w:pPr>
              <w:spacing w:before="100"/>
              <w:rPr>
                <w:rFonts w:ascii="Century Gothic" w:hAnsi="Century Gothic"/>
                <w:b/>
                <w:bCs/>
                <w:color w:val="7F7F7F"/>
                <w:sz w:val="22"/>
                <w:szCs w:val="22"/>
                <w:lang w:val="es-US"/>
              </w:rPr>
            </w:pPr>
            <w:r w:rsidRPr="687F9399">
              <w:rPr>
                <w:rFonts w:ascii="Century Gothic" w:hAnsi="Century Gothic"/>
                <w:b/>
                <w:bCs/>
                <w:color w:val="000000" w:themeColor="text1"/>
                <w:sz w:val="22"/>
                <w:szCs w:val="22"/>
                <w:lang w:val="es-US"/>
              </w:rPr>
              <w:t xml:space="preserve">PRIMARY TEXT (125 </w:t>
            </w:r>
            <w:proofErr w:type="spellStart"/>
            <w:r w:rsidRPr="687F9399">
              <w:rPr>
                <w:rFonts w:ascii="Century Gothic" w:hAnsi="Century Gothic"/>
                <w:b/>
                <w:bCs/>
                <w:color w:val="000000" w:themeColor="text1"/>
                <w:sz w:val="22"/>
                <w:szCs w:val="22"/>
                <w:lang w:val="es-US"/>
              </w:rPr>
              <w:t>characters</w:t>
            </w:r>
            <w:proofErr w:type="spellEnd"/>
            <w:r w:rsidRPr="687F9399">
              <w:rPr>
                <w:rFonts w:ascii="Century Gothic" w:hAnsi="Century Gothic"/>
                <w:b/>
                <w:bCs/>
                <w:color w:val="000000" w:themeColor="text1"/>
                <w:sz w:val="22"/>
                <w:szCs w:val="22"/>
                <w:lang w:val="es-US"/>
              </w:rPr>
              <w:t>):</w:t>
            </w:r>
          </w:p>
          <w:p w14:paraId="77644863" w14:textId="44C5A7FD" w:rsidR="009727D9" w:rsidRPr="00C15AD1" w:rsidRDefault="2CC97FC7" w:rsidP="1E3C5590">
            <w:pPr>
              <w:spacing w:before="100"/>
              <w:rPr>
                <w:rFonts w:ascii="Century Gothic" w:hAnsi="Century Gothic"/>
                <w:color w:val="000000" w:themeColor="text1"/>
                <w:sz w:val="22"/>
                <w:szCs w:val="22"/>
                <w:lang w:val="es-US"/>
              </w:rPr>
            </w:pPr>
            <w:r w:rsidRPr="2CC97FC7">
              <w:rPr>
                <w:rFonts w:ascii="Century Gothic" w:hAnsi="Century Gothic"/>
                <w:color w:val="000000" w:themeColor="text1"/>
                <w:sz w:val="22"/>
                <w:szCs w:val="22"/>
                <w:lang w:val="es-US"/>
              </w:rPr>
              <w:t xml:space="preserve">El COVID-19 sigue entre nosotros. </w:t>
            </w:r>
            <w:r w:rsidR="00BC0041">
              <w:rPr>
                <w:rFonts w:ascii="Century Gothic" w:hAnsi="Century Gothic"/>
                <w:color w:val="000000" w:themeColor="text1"/>
                <w:sz w:val="22"/>
                <w:szCs w:val="22"/>
                <w:lang w:val="es-US"/>
              </w:rPr>
              <w:t xml:space="preserve">La </w:t>
            </w:r>
            <w:r w:rsidR="00BC0041" w:rsidRPr="4ECF6EA1">
              <w:rPr>
                <w:rFonts w:ascii="Century Gothic" w:hAnsi="Century Gothic"/>
                <w:color w:val="000000" w:themeColor="text1"/>
                <w:sz w:val="22"/>
                <w:szCs w:val="22"/>
                <w:lang w:val="es-US"/>
              </w:rPr>
              <w:t xml:space="preserve">vacuna </w:t>
            </w:r>
            <w:r w:rsidR="00BC0041">
              <w:rPr>
                <w:rFonts w:ascii="Century Gothic" w:hAnsi="Century Gothic"/>
                <w:color w:val="000000" w:themeColor="text1"/>
                <w:sz w:val="22"/>
                <w:szCs w:val="22"/>
                <w:lang w:val="es-US"/>
              </w:rPr>
              <w:t>más actualizada contra el COVID</w:t>
            </w:r>
            <w:r w:rsidR="00BC0041" w:rsidRPr="2CC97FC7">
              <w:rPr>
                <w:rFonts w:ascii="Century Gothic" w:eastAsia="Century Gothic" w:hAnsi="Century Gothic" w:cs="Century Gothic"/>
                <w:color w:val="000000" w:themeColor="text1"/>
                <w:sz w:val="22"/>
                <w:szCs w:val="22"/>
                <w:lang w:val="es-US"/>
              </w:rPr>
              <w:t xml:space="preserve"> protege a tu familia y </w:t>
            </w:r>
            <w:r w:rsidR="00BC0041">
              <w:rPr>
                <w:rFonts w:ascii="Century Gothic" w:eastAsia="Century Gothic" w:hAnsi="Century Gothic" w:cs="Century Gothic"/>
                <w:color w:val="000000" w:themeColor="text1"/>
                <w:sz w:val="22"/>
                <w:szCs w:val="22"/>
                <w:lang w:val="es-US"/>
              </w:rPr>
              <w:t>su</w:t>
            </w:r>
            <w:r w:rsidR="00BC0041" w:rsidRPr="2CC97FC7">
              <w:rPr>
                <w:rFonts w:ascii="Century Gothic" w:eastAsia="Century Gothic" w:hAnsi="Century Gothic" w:cs="Century Gothic"/>
                <w:color w:val="000000" w:themeColor="text1"/>
                <w:sz w:val="22"/>
                <w:szCs w:val="22"/>
                <w:lang w:val="es-US"/>
              </w:rPr>
              <w:t>s recuerdos del mañana</w:t>
            </w:r>
            <w:r w:rsidRPr="2CC97FC7">
              <w:rPr>
                <w:rFonts w:ascii="Century Gothic" w:hAnsi="Century Gothic"/>
                <w:color w:val="000000" w:themeColor="text1"/>
                <w:sz w:val="22"/>
                <w:szCs w:val="22"/>
                <w:lang w:val="es-US"/>
              </w:rPr>
              <w:t>.</w:t>
            </w:r>
          </w:p>
          <w:p w14:paraId="44997154" w14:textId="0782E3E7" w:rsidR="009727D9" w:rsidRPr="00C15AD1" w:rsidRDefault="009727D9" w:rsidP="1E3C5590">
            <w:pPr>
              <w:spacing w:before="100"/>
              <w:rPr>
                <w:rFonts w:ascii="Century Gothic" w:hAnsi="Century Gothic"/>
                <w:color w:val="000000" w:themeColor="text1"/>
                <w:sz w:val="22"/>
                <w:szCs w:val="22"/>
                <w:lang w:val="es-US"/>
              </w:rPr>
            </w:pPr>
          </w:p>
        </w:tc>
      </w:tr>
    </w:tbl>
    <w:p w14:paraId="2160C07C" w14:textId="541E7B16" w:rsidR="00543415" w:rsidRPr="001B3392" w:rsidRDefault="00543415">
      <w:pPr>
        <w:rPr>
          <w:rFonts w:ascii="Century Gothic" w:hAnsi="Century Gothic"/>
          <w:b/>
          <w:bCs/>
          <w:sz w:val="36"/>
          <w:szCs w:val="36"/>
          <w:lang w:val="es-MX"/>
        </w:rPr>
      </w:pPr>
    </w:p>
    <w:p w14:paraId="78BB1FC2" w14:textId="77777777" w:rsidR="00543415" w:rsidRPr="001B3392" w:rsidRDefault="00543415">
      <w:pPr>
        <w:rPr>
          <w:rFonts w:ascii="Century Gothic" w:hAnsi="Century Gothic"/>
          <w:b/>
          <w:bCs/>
          <w:sz w:val="36"/>
          <w:szCs w:val="36"/>
          <w:lang w:val="es-MX"/>
        </w:rPr>
      </w:pPr>
    </w:p>
    <w:p w14:paraId="469CABFB" w14:textId="77777777" w:rsidR="00543415" w:rsidRPr="001B3392" w:rsidRDefault="00543415">
      <w:pPr>
        <w:rPr>
          <w:rFonts w:ascii="Century Gothic" w:hAnsi="Century Gothic"/>
          <w:b/>
          <w:bCs/>
          <w:sz w:val="36"/>
          <w:szCs w:val="36"/>
          <w:lang w:val="es-MX"/>
        </w:rPr>
      </w:pPr>
    </w:p>
    <w:p w14:paraId="28E12647" w14:textId="77777777" w:rsidR="00543415" w:rsidRPr="001B3392" w:rsidRDefault="00543415">
      <w:pPr>
        <w:rPr>
          <w:rFonts w:ascii="Century Gothic" w:hAnsi="Century Gothic"/>
          <w:b/>
          <w:bCs/>
          <w:sz w:val="36"/>
          <w:szCs w:val="36"/>
          <w:lang w:val="es-MX"/>
        </w:rPr>
      </w:pPr>
    </w:p>
    <w:p w14:paraId="60863D78" w14:textId="26088059" w:rsidR="00543415" w:rsidRPr="007536A5" w:rsidRDefault="00543415" w:rsidP="00543415">
      <w:pPr>
        <w:spacing w:after="100"/>
        <w:rPr>
          <w:rFonts w:ascii="Century Gothic" w:hAnsi="Century Gothic"/>
          <w:b/>
          <w:bCs/>
          <w:color w:val="7F7F7F" w:themeColor="text1" w:themeTint="80"/>
          <w:sz w:val="36"/>
          <w:szCs w:val="36"/>
        </w:rPr>
      </w:pPr>
      <w:r>
        <w:rPr>
          <w:rFonts w:ascii="Century Gothic" w:hAnsi="Century Gothic"/>
          <w:b/>
          <w:bCs/>
          <w:color w:val="7F7F7F" w:themeColor="text1" w:themeTint="80"/>
          <w:sz w:val="36"/>
          <w:szCs w:val="36"/>
        </w:rPr>
        <w:t xml:space="preserve">Static </w:t>
      </w:r>
      <w:r w:rsidRPr="007536A5">
        <w:rPr>
          <w:rFonts w:ascii="Century Gothic" w:hAnsi="Century Gothic"/>
          <w:b/>
          <w:bCs/>
          <w:color w:val="7F7F7F" w:themeColor="text1" w:themeTint="80"/>
          <w:sz w:val="36"/>
          <w:szCs w:val="36"/>
        </w:rPr>
        <w:t xml:space="preserve">Ad </w:t>
      </w:r>
      <w:r>
        <w:rPr>
          <w:rFonts w:ascii="Century Gothic" w:hAnsi="Century Gothic"/>
          <w:b/>
          <w:bCs/>
          <w:color w:val="7F7F7F" w:themeColor="text1" w:themeTint="80"/>
          <w:sz w:val="36"/>
          <w:szCs w:val="36"/>
        </w:rPr>
        <w:t>2</w:t>
      </w:r>
    </w:p>
    <w:tbl>
      <w:tblPr>
        <w:tblStyle w:val="TableGrid"/>
        <w:tblW w:w="14400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184"/>
        <w:gridCol w:w="4608"/>
        <w:gridCol w:w="4608"/>
      </w:tblGrid>
      <w:tr w:rsidR="00543415" w:rsidRPr="007536A5" w14:paraId="06E73B4B" w14:textId="77777777" w:rsidTr="3DFE99C4">
        <w:trPr>
          <w:trHeight w:val="476"/>
        </w:trPr>
        <w:tc>
          <w:tcPr>
            <w:tcW w:w="5184" w:type="dxa"/>
            <w:shd w:val="clear" w:color="auto" w:fill="F2F2F2" w:themeFill="background1" w:themeFillShade="F2"/>
            <w:vAlign w:val="center"/>
          </w:tcPr>
          <w:p w14:paraId="18F10FF8" w14:textId="77777777" w:rsidR="00543415" w:rsidRPr="000F3E11" w:rsidRDefault="00543415" w:rsidP="001E5769">
            <w:pPr>
              <w:rPr>
                <w:rFonts w:ascii="Century Gothic" w:hAnsi="Century Gothic" w:cs="Times New Roman (Body CS)"/>
                <w:b/>
                <w:bCs/>
                <w:color w:val="3498B6"/>
                <w:spacing w:val="10"/>
                <w:sz w:val="21"/>
                <w:szCs w:val="21"/>
              </w:rPr>
            </w:pPr>
            <w:r w:rsidRPr="000F3E11">
              <w:rPr>
                <w:rFonts w:ascii="Century Gothic" w:hAnsi="Century Gothic" w:cs="Times New Roman (Body CS)"/>
                <w:b/>
                <w:bCs/>
                <w:color w:val="3498B6"/>
                <w:spacing w:val="10"/>
                <w:sz w:val="21"/>
                <w:szCs w:val="21"/>
              </w:rPr>
              <w:t>GRAPHIC (1:1)</w:t>
            </w:r>
          </w:p>
        </w:tc>
        <w:tc>
          <w:tcPr>
            <w:tcW w:w="4608" w:type="dxa"/>
            <w:shd w:val="clear" w:color="auto" w:fill="F2F2F2" w:themeFill="background1" w:themeFillShade="F2"/>
            <w:vAlign w:val="center"/>
          </w:tcPr>
          <w:p w14:paraId="72FE5BBB" w14:textId="77777777" w:rsidR="00543415" w:rsidRPr="000F3E11" w:rsidRDefault="00543415" w:rsidP="001E5769">
            <w:pPr>
              <w:rPr>
                <w:rFonts w:ascii="Century Gothic" w:hAnsi="Century Gothic" w:cs="Times New Roman (Body CS)"/>
                <w:b/>
                <w:bCs/>
                <w:color w:val="3498B6"/>
                <w:spacing w:val="10"/>
                <w:sz w:val="21"/>
                <w:szCs w:val="21"/>
              </w:rPr>
            </w:pPr>
            <w:r w:rsidRPr="000F3E11">
              <w:rPr>
                <w:rFonts w:ascii="Century Gothic" w:hAnsi="Century Gothic" w:cs="Times New Roman (Body CS)"/>
                <w:b/>
                <w:bCs/>
                <w:color w:val="3498B6"/>
                <w:spacing w:val="10"/>
                <w:sz w:val="21"/>
                <w:szCs w:val="21"/>
              </w:rPr>
              <w:t>FACEBOOK FEED</w:t>
            </w:r>
          </w:p>
        </w:tc>
        <w:tc>
          <w:tcPr>
            <w:tcW w:w="4608" w:type="dxa"/>
            <w:shd w:val="clear" w:color="auto" w:fill="F2F2F2" w:themeFill="background1" w:themeFillShade="F2"/>
            <w:vAlign w:val="center"/>
          </w:tcPr>
          <w:p w14:paraId="23120F72" w14:textId="77777777" w:rsidR="00543415" w:rsidRPr="000F3E11" w:rsidRDefault="00543415" w:rsidP="001E5769">
            <w:pPr>
              <w:rPr>
                <w:rFonts w:ascii="Century Gothic" w:hAnsi="Century Gothic" w:cs="Times New Roman (Body CS)"/>
                <w:b/>
                <w:bCs/>
                <w:color w:val="3498B6"/>
                <w:spacing w:val="10"/>
                <w:sz w:val="21"/>
                <w:szCs w:val="21"/>
              </w:rPr>
            </w:pPr>
            <w:r w:rsidRPr="000F3E11">
              <w:rPr>
                <w:rFonts w:ascii="Century Gothic" w:hAnsi="Century Gothic" w:cs="Times New Roman (Body CS)"/>
                <w:b/>
                <w:bCs/>
                <w:color w:val="3498B6"/>
                <w:spacing w:val="10"/>
                <w:sz w:val="21"/>
                <w:szCs w:val="21"/>
              </w:rPr>
              <w:t>INSTAGRAM FEED</w:t>
            </w:r>
          </w:p>
        </w:tc>
      </w:tr>
      <w:tr w:rsidR="00543415" w:rsidRPr="007536A5" w14:paraId="30427C5A" w14:textId="77777777" w:rsidTr="3DFE99C4">
        <w:trPr>
          <w:trHeight w:val="5237"/>
        </w:trPr>
        <w:tc>
          <w:tcPr>
            <w:tcW w:w="5184" w:type="dxa"/>
          </w:tcPr>
          <w:p w14:paraId="6FDA6C88" w14:textId="77777777" w:rsidR="00543415" w:rsidRPr="007536A5" w:rsidRDefault="00543415" w:rsidP="001E5769">
            <w:pPr>
              <w:spacing w:before="240"/>
              <w:rPr>
                <w:rFonts w:ascii="Century Gothic" w:hAnsi="Century Gothic"/>
                <w:b/>
                <w:bCs/>
                <w:sz w:val="36"/>
                <w:szCs w:val="36"/>
              </w:rPr>
            </w:pPr>
          </w:p>
        </w:tc>
        <w:tc>
          <w:tcPr>
            <w:tcW w:w="4608" w:type="dxa"/>
          </w:tcPr>
          <w:p w14:paraId="062F12B3" w14:textId="35D553A6" w:rsidR="00543415" w:rsidRPr="00C15AD1" w:rsidRDefault="04FAF744" w:rsidP="7A1CF354">
            <w:pPr>
              <w:spacing w:before="100"/>
              <w:rPr>
                <w:rFonts w:ascii="Century Gothic" w:hAnsi="Century Gothic"/>
                <w:b/>
                <w:bCs/>
                <w:color w:val="000000" w:themeColor="text1"/>
                <w:sz w:val="22"/>
                <w:szCs w:val="22"/>
                <w:lang w:val="es-ES"/>
              </w:rPr>
            </w:pPr>
            <w:r w:rsidRPr="04FAF744">
              <w:rPr>
                <w:rFonts w:ascii="Century Gothic" w:hAnsi="Century Gothic"/>
                <w:b/>
                <w:bCs/>
                <w:color w:val="000000" w:themeColor="text1"/>
                <w:sz w:val="22"/>
                <w:szCs w:val="22"/>
                <w:lang w:val="es-ES"/>
              </w:rPr>
              <w:t xml:space="preserve">PRIMARY TEXT (80 </w:t>
            </w:r>
            <w:proofErr w:type="spellStart"/>
            <w:r w:rsidRPr="04FAF744">
              <w:rPr>
                <w:rFonts w:ascii="Century Gothic" w:hAnsi="Century Gothic"/>
                <w:b/>
                <w:bCs/>
                <w:color w:val="000000" w:themeColor="text1"/>
                <w:sz w:val="22"/>
                <w:szCs w:val="22"/>
                <w:lang w:val="es-ES"/>
              </w:rPr>
              <w:t>characters</w:t>
            </w:r>
            <w:proofErr w:type="spellEnd"/>
            <w:r w:rsidRPr="04FAF744">
              <w:rPr>
                <w:rFonts w:ascii="Century Gothic" w:hAnsi="Century Gothic"/>
                <w:b/>
                <w:bCs/>
                <w:color w:val="000000" w:themeColor="text1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4FAF744">
              <w:rPr>
                <w:rFonts w:ascii="Century Gothic" w:hAnsi="Century Gothic"/>
                <w:b/>
                <w:bCs/>
                <w:color w:val="000000" w:themeColor="text1"/>
                <w:sz w:val="22"/>
                <w:szCs w:val="22"/>
                <w:lang w:val="es-ES"/>
              </w:rPr>
              <w:t>preferred</w:t>
            </w:r>
            <w:proofErr w:type="spellEnd"/>
            <w:r w:rsidRPr="04FAF744">
              <w:rPr>
                <w:rFonts w:ascii="Century Gothic" w:hAnsi="Century Gothic"/>
                <w:b/>
                <w:bCs/>
                <w:color w:val="000000" w:themeColor="text1"/>
                <w:sz w:val="22"/>
                <w:szCs w:val="22"/>
                <w:lang w:val="es-ES"/>
              </w:rPr>
              <w:t xml:space="preserve">): </w:t>
            </w:r>
            <w:r w:rsidR="00FF15EC" w:rsidRPr="001B3392">
              <w:rPr>
                <w:lang w:val="es-MX"/>
              </w:rPr>
              <w:br/>
            </w:r>
            <w:r w:rsidRPr="04FAF744">
              <w:rPr>
                <w:rFonts w:ascii="Century Gothic" w:hAnsi="Century Gothic"/>
                <w:color w:val="000000" w:themeColor="text1"/>
                <w:sz w:val="22"/>
                <w:szCs w:val="22"/>
                <w:lang w:val="es-ES"/>
              </w:rPr>
              <w:t xml:space="preserve">El COVID-19 sigue </w:t>
            </w:r>
            <w:r w:rsidR="00BC0041">
              <w:rPr>
                <w:rFonts w:ascii="Century Gothic" w:hAnsi="Century Gothic"/>
                <w:color w:val="000000" w:themeColor="text1"/>
                <w:sz w:val="22"/>
                <w:szCs w:val="22"/>
                <w:lang w:val="es-ES"/>
              </w:rPr>
              <w:t>aquí</w:t>
            </w:r>
            <w:r w:rsidRPr="04FAF744">
              <w:rPr>
                <w:rFonts w:ascii="Century Gothic" w:hAnsi="Century Gothic"/>
                <w:color w:val="000000" w:themeColor="text1"/>
                <w:sz w:val="22"/>
                <w:szCs w:val="22"/>
                <w:lang w:val="es-ES"/>
              </w:rPr>
              <w:t xml:space="preserve">. Mantenerte al corriente con </w:t>
            </w:r>
            <w:r w:rsidR="00BC0041">
              <w:rPr>
                <w:rFonts w:ascii="Century Gothic" w:hAnsi="Century Gothic"/>
                <w:color w:val="000000" w:themeColor="text1"/>
                <w:sz w:val="22"/>
                <w:szCs w:val="22"/>
                <w:lang w:val="es-ES"/>
              </w:rPr>
              <w:t>la</w:t>
            </w:r>
            <w:r w:rsidRPr="04FAF744">
              <w:rPr>
                <w:rFonts w:ascii="Century Gothic" w:hAnsi="Century Gothic"/>
                <w:color w:val="000000" w:themeColor="text1"/>
                <w:sz w:val="22"/>
                <w:szCs w:val="22"/>
                <w:lang w:val="es-ES"/>
              </w:rPr>
              <w:t xml:space="preserve"> vacuna </w:t>
            </w:r>
            <w:r w:rsidR="00BC0041">
              <w:rPr>
                <w:rFonts w:ascii="Century Gothic" w:hAnsi="Century Gothic"/>
                <w:color w:val="000000" w:themeColor="text1"/>
                <w:sz w:val="22"/>
                <w:szCs w:val="22"/>
                <w:lang w:val="es-US"/>
              </w:rPr>
              <w:t xml:space="preserve">más actualizada </w:t>
            </w:r>
            <w:r w:rsidRPr="04FAF744">
              <w:rPr>
                <w:rFonts w:ascii="Century Gothic" w:hAnsi="Century Gothic"/>
                <w:color w:val="000000" w:themeColor="text1"/>
                <w:sz w:val="22"/>
                <w:szCs w:val="22"/>
                <w:lang w:val="es-ES"/>
              </w:rPr>
              <w:t xml:space="preserve">protege a tu familia. </w:t>
            </w:r>
          </w:p>
          <w:p w14:paraId="3BE288F6" w14:textId="46241B94" w:rsidR="00543415" w:rsidRPr="001B3392" w:rsidRDefault="1907DBF0" w:rsidP="1907DBF0">
            <w:pPr>
              <w:spacing w:before="100"/>
              <w:rPr>
                <w:lang w:val="es-MX"/>
              </w:rPr>
            </w:pPr>
            <w:r w:rsidRPr="001B3392">
              <w:rPr>
                <w:rFonts w:ascii="Century Gothic" w:hAnsi="Century Gothic"/>
                <w:color w:val="7F7F7F" w:themeColor="text1" w:themeTint="80"/>
                <w:sz w:val="22"/>
                <w:szCs w:val="22"/>
                <w:lang w:val="es-MX"/>
              </w:rPr>
              <w:t xml:space="preserve"> </w:t>
            </w:r>
          </w:p>
          <w:p w14:paraId="23C5BFDD" w14:textId="54D5595E" w:rsidR="00543415" w:rsidRPr="00C15AD1" w:rsidRDefault="3DFE99C4" w:rsidP="3DFE99C4">
            <w:pPr>
              <w:spacing w:before="100"/>
              <w:rPr>
                <w:rFonts w:ascii="Century Gothic" w:hAnsi="Century Gothic"/>
                <w:color w:val="000000" w:themeColor="text1"/>
                <w:sz w:val="22"/>
                <w:szCs w:val="22"/>
                <w:lang w:val="es-ES"/>
              </w:rPr>
            </w:pPr>
            <w:r w:rsidRPr="3DFE99C4">
              <w:rPr>
                <w:rFonts w:ascii="Century Gothic" w:hAnsi="Century Gothic"/>
                <w:b/>
                <w:bCs/>
                <w:color w:val="000000" w:themeColor="text1"/>
                <w:sz w:val="22"/>
                <w:szCs w:val="22"/>
                <w:lang w:val="es-ES"/>
              </w:rPr>
              <w:t xml:space="preserve">HEADLINE </w:t>
            </w:r>
            <w:r w:rsidRPr="3DFE99C4">
              <w:rPr>
                <w:rFonts w:ascii="Century Gothic" w:hAnsi="Century Gothic"/>
                <w:color w:val="000000" w:themeColor="text1"/>
                <w:sz w:val="22"/>
                <w:szCs w:val="22"/>
                <w:lang w:val="es-ES"/>
              </w:rPr>
              <w:t xml:space="preserve">(27 </w:t>
            </w:r>
            <w:proofErr w:type="spellStart"/>
            <w:r w:rsidRPr="3DFE99C4">
              <w:rPr>
                <w:rFonts w:ascii="Century Gothic" w:hAnsi="Century Gothic"/>
                <w:color w:val="000000" w:themeColor="text1"/>
                <w:sz w:val="22"/>
                <w:szCs w:val="22"/>
                <w:lang w:val="es-ES"/>
              </w:rPr>
              <w:t>characters</w:t>
            </w:r>
            <w:proofErr w:type="spellEnd"/>
            <w:r w:rsidRPr="3DFE99C4">
              <w:rPr>
                <w:rFonts w:ascii="Century Gothic" w:hAnsi="Century Gothic"/>
                <w:color w:val="000000" w:themeColor="text1"/>
                <w:sz w:val="22"/>
                <w:szCs w:val="22"/>
                <w:lang w:val="es-ES"/>
              </w:rPr>
              <w:t xml:space="preserve">): </w:t>
            </w:r>
            <w:r w:rsidR="0D6AF9E1" w:rsidRPr="001B3392">
              <w:rPr>
                <w:lang w:val="es-MX"/>
              </w:rPr>
              <w:br/>
            </w:r>
            <w:r w:rsidRPr="3DFE99C4">
              <w:rPr>
                <w:rFonts w:ascii="Century Gothic" w:hAnsi="Century Gothic"/>
                <w:color w:val="000000" w:themeColor="text1"/>
                <w:sz w:val="22"/>
                <w:szCs w:val="22"/>
                <w:lang w:val="es-ES"/>
              </w:rPr>
              <w:t>Aprende cómo protegerte</w:t>
            </w:r>
          </w:p>
          <w:p w14:paraId="3CFFC997" w14:textId="50F8C525" w:rsidR="00543415" w:rsidRPr="001B3392" w:rsidRDefault="1907DBF0" w:rsidP="1907DBF0">
            <w:pPr>
              <w:spacing w:before="100"/>
              <w:rPr>
                <w:lang w:val="es-MX"/>
              </w:rPr>
            </w:pPr>
            <w:r w:rsidRPr="001B3392">
              <w:rPr>
                <w:rFonts w:ascii="Century Gothic" w:hAnsi="Century Gothic"/>
                <w:color w:val="7F7F7F" w:themeColor="text1" w:themeTint="80"/>
                <w:sz w:val="22"/>
                <w:szCs w:val="22"/>
                <w:lang w:val="es-MX"/>
              </w:rPr>
              <w:t xml:space="preserve"> </w:t>
            </w:r>
          </w:p>
          <w:p w14:paraId="3F6E523D" w14:textId="13342CBD" w:rsidR="00543415" w:rsidRPr="001B3392" w:rsidRDefault="1907DBF0" w:rsidP="1907DBF0">
            <w:pPr>
              <w:spacing w:before="100"/>
              <w:rPr>
                <w:lang w:val="es-MX"/>
              </w:rPr>
            </w:pPr>
            <w:r w:rsidRPr="001B3392">
              <w:rPr>
                <w:rFonts w:ascii="Century Gothic" w:hAnsi="Century Gothic"/>
                <w:b/>
                <w:bCs/>
                <w:color w:val="7F7F7F" w:themeColor="text1" w:themeTint="80"/>
                <w:sz w:val="22"/>
                <w:szCs w:val="22"/>
                <w:lang w:val="es-MX"/>
              </w:rPr>
              <w:t xml:space="preserve">DESCRIPTION </w:t>
            </w:r>
            <w:r w:rsidRPr="001B3392">
              <w:rPr>
                <w:rFonts w:ascii="Century Gothic" w:hAnsi="Century Gothic"/>
                <w:color w:val="7F7F7F" w:themeColor="text1" w:themeTint="80"/>
                <w:sz w:val="22"/>
                <w:szCs w:val="22"/>
                <w:lang w:val="es-MX"/>
              </w:rPr>
              <w:t xml:space="preserve">(27 characters): </w:t>
            </w:r>
          </w:p>
          <w:p w14:paraId="06DC0EB7" w14:textId="6F92EB6F" w:rsidR="00543415" w:rsidRPr="001B3392" w:rsidRDefault="0E5F234D" w:rsidP="1907DBF0">
            <w:pPr>
              <w:spacing w:before="100"/>
              <w:rPr>
                <w:lang w:val="es-MX"/>
              </w:rPr>
            </w:pPr>
            <w:r w:rsidRPr="001B3392">
              <w:rPr>
                <w:rFonts w:ascii="Century Gothic" w:hAnsi="Century Gothic"/>
                <w:color w:val="000000" w:themeColor="text1"/>
                <w:sz w:val="22"/>
                <w:szCs w:val="22"/>
                <w:lang w:val="es-MX"/>
              </w:rPr>
              <w:t>Protege a tu familia hoy</w:t>
            </w:r>
          </w:p>
          <w:p w14:paraId="5317348C" w14:textId="0CE79156" w:rsidR="00543415" w:rsidRPr="001B3392" w:rsidRDefault="1907DBF0" w:rsidP="1907DBF0">
            <w:pPr>
              <w:spacing w:before="100"/>
              <w:rPr>
                <w:lang w:val="es-MX"/>
              </w:rPr>
            </w:pPr>
            <w:r w:rsidRPr="001B3392">
              <w:rPr>
                <w:rFonts w:ascii="Century Gothic" w:hAnsi="Century Gothic"/>
                <w:color w:val="7F7F7F" w:themeColor="text1" w:themeTint="80"/>
                <w:sz w:val="22"/>
                <w:szCs w:val="22"/>
                <w:lang w:val="es-MX"/>
              </w:rPr>
              <w:t xml:space="preserve"> </w:t>
            </w:r>
          </w:p>
          <w:p w14:paraId="629282B6" w14:textId="0FD70AD7" w:rsidR="00543415" w:rsidRPr="00C15AD1" w:rsidRDefault="687F9399" w:rsidP="687F9399">
            <w:pPr>
              <w:spacing w:before="100"/>
              <w:rPr>
                <w:rFonts w:ascii="Century Gothic" w:hAnsi="Century Gothic"/>
                <w:color w:val="000000" w:themeColor="text1"/>
                <w:sz w:val="22"/>
                <w:szCs w:val="22"/>
              </w:rPr>
            </w:pPr>
            <w:r w:rsidRPr="7A1CF354">
              <w:rPr>
                <w:rFonts w:ascii="Century Gothic" w:hAnsi="Century Gothic"/>
                <w:b/>
                <w:bCs/>
                <w:color w:val="000000" w:themeColor="text1"/>
                <w:sz w:val="22"/>
                <w:szCs w:val="22"/>
              </w:rPr>
              <w:t>CTA BUTTON</w:t>
            </w:r>
            <w:r w:rsidRPr="7A1CF354">
              <w:rPr>
                <w:rFonts w:ascii="Century Gothic" w:hAnsi="Century Gothic"/>
                <w:color w:val="000000" w:themeColor="text1"/>
                <w:sz w:val="22"/>
                <w:szCs w:val="22"/>
              </w:rPr>
              <w:t xml:space="preserve">: </w:t>
            </w:r>
            <w:ins w:id="1" w:author="Jennifer Gonzalez" w:date="2024-06-10T23:14:00Z">
              <w:r w:rsidRPr="7A1CF354">
                <w:rPr>
                  <w:rFonts w:ascii="Century Gothic" w:hAnsi="Century Gothic"/>
                  <w:color w:val="000000" w:themeColor="text1"/>
                  <w:sz w:val="22"/>
                  <w:szCs w:val="22"/>
                </w:rPr>
                <w:t>Learn more</w:t>
              </w:r>
            </w:ins>
          </w:p>
        </w:tc>
        <w:tc>
          <w:tcPr>
            <w:tcW w:w="4608" w:type="dxa"/>
          </w:tcPr>
          <w:p w14:paraId="0257C800" w14:textId="6D8FE8A8" w:rsidR="1907DBF0" w:rsidRPr="001B3392" w:rsidRDefault="1907DBF0" w:rsidP="1907DBF0">
            <w:pPr>
              <w:spacing w:before="100"/>
              <w:rPr>
                <w:rFonts w:ascii="Century Gothic" w:hAnsi="Century Gothic"/>
                <w:b/>
                <w:bCs/>
                <w:color w:val="7F7F7F" w:themeColor="text1" w:themeTint="80"/>
                <w:sz w:val="22"/>
                <w:szCs w:val="22"/>
                <w:lang w:val="es-MX"/>
              </w:rPr>
            </w:pPr>
            <w:r w:rsidRPr="001B3392">
              <w:rPr>
                <w:rFonts w:ascii="Century Gothic" w:hAnsi="Century Gothic"/>
                <w:b/>
                <w:bCs/>
                <w:color w:val="000000" w:themeColor="text1"/>
                <w:sz w:val="22"/>
                <w:szCs w:val="22"/>
                <w:lang w:val="es-MX"/>
              </w:rPr>
              <w:t xml:space="preserve">PRIMARY TEXT (125 characters): </w:t>
            </w:r>
          </w:p>
          <w:p w14:paraId="2FFE488F" w14:textId="73973E16" w:rsidR="1907DBF0" w:rsidRDefault="3DFE99C4" w:rsidP="3DFE99C4">
            <w:pPr>
              <w:spacing w:before="100"/>
              <w:rPr>
                <w:rFonts w:ascii="Century Gothic" w:hAnsi="Century Gothic"/>
                <w:color w:val="000000" w:themeColor="text1"/>
                <w:sz w:val="22"/>
                <w:szCs w:val="22"/>
                <w:lang w:val="es-US"/>
              </w:rPr>
            </w:pPr>
            <w:r w:rsidRPr="3DFE99C4">
              <w:rPr>
                <w:rFonts w:ascii="Century Gothic" w:hAnsi="Century Gothic"/>
                <w:color w:val="000000" w:themeColor="text1"/>
                <w:sz w:val="22"/>
                <w:szCs w:val="22"/>
                <w:lang w:val="es-US"/>
              </w:rPr>
              <w:t xml:space="preserve">Podemos hacer frente al COVID como antes. </w:t>
            </w:r>
            <w:r w:rsidR="00BC0041">
              <w:rPr>
                <w:rFonts w:ascii="Century Gothic" w:hAnsi="Century Gothic"/>
                <w:color w:val="000000" w:themeColor="text1"/>
                <w:sz w:val="22"/>
                <w:szCs w:val="22"/>
                <w:lang w:val="es-US"/>
              </w:rPr>
              <w:t xml:space="preserve">Ponte la vacuna </w:t>
            </w:r>
            <w:r w:rsidR="00BC0041">
              <w:rPr>
                <w:rFonts w:ascii="Century Gothic" w:hAnsi="Century Gothic"/>
                <w:color w:val="000000" w:themeColor="text1"/>
                <w:sz w:val="22"/>
                <w:szCs w:val="22"/>
                <w:lang w:val="es-US"/>
              </w:rPr>
              <w:t>más actualizada</w:t>
            </w:r>
            <w:r w:rsidRPr="3DFE99C4">
              <w:rPr>
                <w:rFonts w:ascii="Century Gothic" w:hAnsi="Century Gothic"/>
                <w:color w:val="000000" w:themeColor="text1"/>
                <w:sz w:val="22"/>
                <w:szCs w:val="22"/>
                <w:lang w:val="es-US"/>
              </w:rPr>
              <w:t xml:space="preserve"> para proteger a tu familia y a tu comunidad. </w:t>
            </w:r>
          </w:p>
          <w:p w14:paraId="7D54EEF7" w14:textId="1A15D225" w:rsidR="1907DBF0" w:rsidRDefault="3DFE99C4" w:rsidP="3DFE99C4">
            <w:pPr>
              <w:spacing w:before="100"/>
              <w:rPr>
                <w:rFonts w:ascii="Century Gothic" w:hAnsi="Century Gothic"/>
                <w:b/>
                <w:bCs/>
                <w:color w:val="000000" w:themeColor="text1"/>
                <w:sz w:val="22"/>
                <w:szCs w:val="22"/>
                <w:lang w:val="es-US"/>
              </w:rPr>
            </w:pPr>
            <w:r w:rsidRPr="3DFE99C4">
              <w:rPr>
                <w:rFonts w:ascii="Century Gothic" w:hAnsi="Century Gothic"/>
                <w:b/>
                <w:bCs/>
                <w:color w:val="000000" w:themeColor="text1"/>
                <w:sz w:val="22"/>
                <w:szCs w:val="22"/>
                <w:lang w:val="es-US"/>
              </w:rPr>
              <w:t xml:space="preserve"> </w:t>
            </w:r>
          </w:p>
          <w:p w14:paraId="735F8E9E" w14:textId="6F497637" w:rsidR="1907DBF0" w:rsidRDefault="3DFE99C4" w:rsidP="3DFE99C4">
            <w:pPr>
              <w:spacing w:before="100"/>
              <w:rPr>
                <w:rFonts w:ascii="Century Gothic" w:hAnsi="Century Gothic"/>
                <w:b/>
                <w:bCs/>
                <w:color w:val="000000" w:themeColor="text1"/>
                <w:sz w:val="22"/>
                <w:szCs w:val="22"/>
                <w:lang w:val="es-US"/>
              </w:rPr>
            </w:pPr>
            <w:r w:rsidRPr="3DFE99C4">
              <w:rPr>
                <w:rFonts w:ascii="Century Gothic" w:hAnsi="Century Gothic"/>
                <w:b/>
                <w:bCs/>
                <w:color w:val="000000" w:themeColor="text1"/>
                <w:sz w:val="22"/>
                <w:szCs w:val="22"/>
                <w:lang w:val="es-US"/>
              </w:rPr>
              <w:t xml:space="preserve">HEADLINE (27 </w:t>
            </w:r>
            <w:proofErr w:type="spellStart"/>
            <w:r w:rsidRPr="3DFE99C4">
              <w:rPr>
                <w:rFonts w:ascii="Century Gothic" w:hAnsi="Century Gothic"/>
                <w:b/>
                <w:bCs/>
                <w:color w:val="000000" w:themeColor="text1"/>
                <w:sz w:val="22"/>
                <w:szCs w:val="22"/>
                <w:lang w:val="es-US"/>
              </w:rPr>
              <w:t>characters</w:t>
            </w:r>
            <w:proofErr w:type="spellEnd"/>
            <w:r w:rsidRPr="3DFE99C4">
              <w:rPr>
                <w:rFonts w:ascii="Century Gothic" w:hAnsi="Century Gothic"/>
                <w:b/>
                <w:bCs/>
                <w:color w:val="000000" w:themeColor="text1"/>
                <w:sz w:val="22"/>
                <w:szCs w:val="22"/>
                <w:lang w:val="es-US"/>
              </w:rPr>
              <w:t xml:space="preserve">): </w:t>
            </w:r>
          </w:p>
          <w:p w14:paraId="39FEBD12" w14:textId="1F0AC893" w:rsidR="1907DBF0" w:rsidRDefault="3DFE99C4" w:rsidP="3DFE99C4">
            <w:pPr>
              <w:spacing w:before="100"/>
              <w:rPr>
                <w:rFonts w:ascii="Century Gothic" w:hAnsi="Century Gothic"/>
                <w:color w:val="000000" w:themeColor="text1"/>
                <w:sz w:val="22"/>
                <w:szCs w:val="22"/>
                <w:lang w:val="es-US"/>
              </w:rPr>
            </w:pPr>
            <w:r w:rsidRPr="3DFE99C4">
              <w:rPr>
                <w:rFonts w:ascii="Century Gothic" w:hAnsi="Century Gothic"/>
                <w:color w:val="000000" w:themeColor="text1"/>
                <w:sz w:val="22"/>
                <w:szCs w:val="22"/>
                <w:lang w:val="es-US"/>
              </w:rPr>
              <w:t>La información más actualizada</w:t>
            </w:r>
          </w:p>
          <w:p w14:paraId="7837F172" w14:textId="6032A7B4" w:rsidR="1907DBF0" w:rsidRDefault="3DFE99C4" w:rsidP="3DFE99C4">
            <w:pPr>
              <w:spacing w:before="100"/>
              <w:rPr>
                <w:rFonts w:ascii="Century Gothic" w:hAnsi="Century Gothic"/>
                <w:b/>
                <w:bCs/>
                <w:color w:val="000000" w:themeColor="text1"/>
                <w:sz w:val="22"/>
                <w:szCs w:val="22"/>
                <w:lang w:val="es-US"/>
              </w:rPr>
            </w:pPr>
            <w:r w:rsidRPr="3DFE99C4">
              <w:rPr>
                <w:rFonts w:ascii="Century Gothic" w:hAnsi="Century Gothic"/>
                <w:b/>
                <w:bCs/>
                <w:color w:val="000000" w:themeColor="text1"/>
                <w:sz w:val="22"/>
                <w:szCs w:val="22"/>
                <w:lang w:val="es-US"/>
              </w:rPr>
              <w:t xml:space="preserve"> </w:t>
            </w:r>
          </w:p>
          <w:p w14:paraId="7B1189C2" w14:textId="5CC5887C" w:rsidR="1907DBF0" w:rsidRDefault="1907DBF0" w:rsidP="1907DBF0">
            <w:pPr>
              <w:spacing w:before="100"/>
            </w:pPr>
            <w:r w:rsidRPr="1907DBF0">
              <w:rPr>
                <w:rFonts w:ascii="Century Gothic" w:hAnsi="Century Gothic"/>
                <w:b/>
                <w:bCs/>
                <w:color w:val="000000" w:themeColor="text1"/>
                <w:sz w:val="22"/>
                <w:szCs w:val="22"/>
              </w:rPr>
              <w:t xml:space="preserve">HASHTAGS: </w:t>
            </w:r>
          </w:p>
          <w:p w14:paraId="3331CD15" w14:textId="6C45A65F" w:rsidR="1907DBF0" w:rsidRDefault="1907DBF0" w:rsidP="1907DBF0">
            <w:pPr>
              <w:spacing w:before="100"/>
              <w:rPr>
                <w:rFonts w:ascii="Century Gothic" w:hAnsi="Century Gothic"/>
                <w:color w:val="000000" w:themeColor="text1"/>
                <w:sz w:val="22"/>
                <w:szCs w:val="22"/>
              </w:rPr>
            </w:pPr>
            <w:r w:rsidRPr="1907DBF0">
              <w:rPr>
                <w:rFonts w:ascii="Century Gothic" w:hAnsi="Century Gothic"/>
                <w:color w:val="000000" w:themeColor="text1"/>
                <w:sz w:val="22"/>
                <w:szCs w:val="22"/>
              </w:rPr>
              <w:t xml:space="preserve">TBD </w:t>
            </w:r>
          </w:p>
          <w:p w14:paraId="489A8F9D" w14:textId="03347FCF" w:rsidR="1907DBF0" w:rsidRDefault="687F9399" w:rsidP="1907DBF0">
            <w:pPr>
              <w:spacing w:before="100"/>
              <w:rPr>
                <w:rFonts w:ascii="Century Gothic" w:hAnsi="Century Gothic"/>
                <w:color w:val="000000" w:themeColor="text1"/>
                <w:sz w:val="22"/>
                <w:szCs w:val="22"/>
              </w:rPr>
            </w:pPr>
            <w:r w:rsidRPr="7A1CF354">
              <w:rPr>
                <w:rFonts w:ascii="Century Gothic" w:hAnsi="Century Gothic"/>
                <w:b/>
                <w:bCs/>
                <w:color w:val="000000" w:themeColor="text1"/>
                <w:sz w:val="22"/>
                <w:szCs w:val="22"/>
              </w:rPr>
              <w:t xml:space="preserve">CTA BUTTON: </w:t>
            </w:r>
            <w:ins w:id="2" w:author="Jennifer Gonzalez" w:date="2024-06-10T23:14:00Z">
              <w:r w:rsidRPr="7A1CF354">
                <w:rPr>
                  <w:rFonts w:ascii="Century Gothic" w:hAnsi="Century Gothic"/>
                  <w:color w:val="000000" w:themeColor="text1"/>
                  <w:sz w:val="22"/>
                  <w:szCs w:val="22"/>
                </w:rPr>
                <w:t>Learn more</w:t>
              </w:r>
            </w:ins>
          </w:p>
          <w:p w14:paraId="3F1553F4" w14:textId="77777777" w:rsidR="00543415" w:rsidRPr="00C15AD1" w:rsidRDefault="00543415" w:rsidP="001E5769">
            <w:pPr>
              <w:spacing w:before="100"/>
              <w:rPr>
                <w:rFonts w:ascii="Century Gothic" w:hAnsi="Century Gothic"/>
                <w:sz w:val="22"/>
                <w:szCs w:val="22"/>
              </w:rPr>
            </w:pPr>
          </w:p>
        </w:tc>
      </w:tr>
    </w:tbl>
    <w:p w14:paraId="444CDF47" w14:textId="4F7DF4F3" w:rsidR="00544A22" w:rsidRPr="007536A5" w:rsidRDefault="00544A22">
      <w:pPr>
        <w:rPr>
          <w:rFonts w:ascii="Century Gothic" w:hAnsi="Century Gothic"/>
          <w:b/>
          <w:bCs/>
          <w:sz w:val="36"/>
          <w:szCs w:val="36"/>
        </w:rPr>
      </w:pPr>
    </w:p>
    <w:sectPr w:rsidR="00544A22" w:rsidRPr="007536A5" w:rsidSect="00053C1F">
      <w:headerReference w:type="default" r:id="rId9"/>
      <w:headerReference w:type="first" r:id="rId10"/>
      <w:pgSz w:w="15840" w:h="12240" w:orient="landscape"/>
      <w:pgMar w:top="720" w:right="720" w:bottom="720" w:left="806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492ACF" w14:textId="77777777" w:rsidR="00CD4CB2" w:rsidRDefault="00CD4CB2" w:rsidP="007536A5">
      <w:r>
        <w:separator/>
      </w:r>
    </w:p>
  </w:endnote>
  <w:endnote w:type="continuationSeparator" w:id="0">
    <w:p w14:paraId="6680CED2" w14:textId="77777777" w:rsidR="00CD4CB2" w:rsidRDefault="00CD4CB2" w:rsidP="00753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 (Body CS)"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B2A991" w14:textId="77777777" w:rsidR="00CD4CB2" w:rsidRDefault="00CD4CB2" w:rsidP="007536A5">
      <w:r>
        <w:separator/>
      </w:r>
    </w:p>
  </w:footnote>
  <w:footnote w:type="continuationSeparator" w:id="0">
    <w:p w14:paraId="3EB56AB5" w14:textId="77777777" w:rsidR="00CD4CB2" w:rsidRDefault="00CD4CB2" w:rsidP="007536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14EE3B" w14:textId="031D553C" w:rsidR="007536A5" w:rsidRPr="007536A5" w:rsidRDefault="007536A5" w:rsidP="007536A5">
    <w:pPr>
      <w:tabs>
        <w:tab w:val="left" w:pos="12780"/>
      </w:tabs>
      <w:rPr>
        <w:rFonts w:ascii="Century Gothic" w:eastAsia="Century Gothic" w:hAnsi="Century Gothic" w:cs="Century Gothic"/>
        <w:b/>
        <w:color w:val="3498B6"/>
        <w:sz w:val="32"/>
        <w:szCs w:val="3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81BB03" w14:textId="6FD7A3AF" w:rsidR="00543415" w:rsidRPr="00543415" w:rsidRDefault="00543415" w:rsidP="00543415">
    <w:pPr>
      <w:tabs>
        <w:tab w:val="left" w:pos="12780"/>
      </w:tabs>
      <w:rPr>
        <w:rFonts w:ascii="Century Gothic" w:eastAsia="Century Gothic" w:hAnsi="Century Gothic" w:cs="Century Gothic"/>
        <w:b/>
        <w:color w:val="3498B6"/>
        <w:sz w:val="32"/>
        <w:szCs w:val="32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422377EA" wp14:editId="65BC16C9">
          <wp:simplePos x="0" y="0"/>
          <wp:positionH relativeFrom="column">
            <wp:posOffset>-68920</wp:posOffset>
          </wp:positionH>
          <wp:positionV relativeFrom="paragraph">
            <wp:posOffset>-155084</wp:posOffset>
          </wp:positionV>
          <wp:extent cx="987552" cy="799807"/>
          <wp:effectExtent l="0" t="0" r="3175" b="635"/>
          <wp:wrapSquare wrapText="bothSides"/>
          <wp:docPr id="1104415432" name="Picture 1104415432" descr="A picture containing font, graphics, logo, circl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4" name="Picture 114" descr="A picture containing font, graphics, logo, circl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987552" cy="7998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entury Gothic" w:eastAsia="Century Gothic" w:hAnsi="Century Gothic" w:cs="Century Gothic"/>
        <w:b/>
        <w:color w:val="3498B6"/>
        <w:sz w:val="32"/>
        <w:szCs w:val="32"/>
      </w:rPr>
      <w:t xml:space="preserve"> PAID</w:t>
    </w:r>
    <w:r w:rsidRPr="007536A5">
      <w:rPr>
        <w:rFonts w:ascii="Century Gothic" w:eastAsia="Century Gothic" w:hAnsi="Century Gothic" w:cs="Century Gothic"/>
        <w:b/>
        <w:color w:val="3498B6"/>
        <w:sz w:val="32"/>
        <w:szCs w:val="32"/>
      </w:rPr>
      <w:t xml:space="preserve"> SOCIAL </w:t>
    </w:r>
    <w:r>
      <w:rPr>
        <w:rFonts w:ascii="Century Gothic" w:eastAsia="Century Gothic" w:hAnsi="Century Gothic" w:cs="Century Gothic"/>
        <w:b/>
        <w:color w:val="3498B6"/>
        <w:sz w:val="32"/>
        <w:szCs w:val="32"/>
      </w:rPr>
      <w:t>AD COPY</w:t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Jennifer Gonzalez">
    <w15:presenceInfo w15:providerId="AD" w15:userId="S::jgonzalez@cplusc.com::27a66cb5-fdea-4be3-a0b9-2440b771d0c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010D"/>
    <w:rsid w:val="00053C1F"/>
    <w:rsid w:val="000557A7"/>
    <w:rsid w:val="0006038F"/>
    <w:rsid w:val="000F3E11"/>
    <w:rsid w:val="001301C7"/>
    <w:rsid w:val="001B3392"/>
    <w:rsid w:val="001C11B9"/>
    <w:rsid w:val="001F0E50"/>
    <w:rsid w:val="00200516"/>
    <w:rsid w:val="00204614"/>
    <w:rsid w:val="00236E6A"/>
    <w:rsid w:val="0024328B"/>
    <w:rsid w:val="002D005B"/>
    <w:rsid w:val="002F2174"/>
    <w:rsid w:val="003661DA"/>
    <w:rsid w:val="003C7973"/>
    <w:rsid w:val="00443540"/>
    <w:rsid w:val="004A4185"/>
    <w:rsid w:val="004C7E47"/>
    <w:rsid w:val="00520A3A"/>
    <w:rsid w:val="00543415"/>
    <w:rsid w:val="00544A22"/>
    <w:rsid w:val="005A1063"/>
    <w:rsid w:val="005C4C7C"/>
    <w:rsid w:val="005F63C5"/>
    <w:rsid w:val="00632923"/>
    <w:rsid w:val="00740F53"/>
    <w:rsid w:val="007536A5"/>
    <w:rsid w:val="00822361"/>
    <w:rsid w:val="008948FD"/>
    <w:rsid w:val="008B0C32"/>
    <w:rsid w:val="008C4DA9"/>
    <w:rsid w:val="008D2D9D"/>
    <w:rsid w:val="009205E6"/>
    <w:rsid w:val="009727D9"/>
    <w:rsid w:val="00986168"/>
    <w:rsid w:val="00A05A1B"/>
    <w:rsid w:val="00A11ADD"/>
    <w:rsid w:val="00AB55F8"/>
    <w:rsid w:val="00AC456E"/>
    <w:rsid w:val="00B32BAB"/>
    <w:rsid w:val="00B36E19"/>
    <w:rsid w:val="00BA0012"/>
    <w:rsid w:val="00BC0041"/>
    <w:rsid w:val="00BC2AA5"/>
    <w:rsid w:val="00C143C2"/>
    <w:rsid w:val="00C15AD1"/>
    <w:rsid w:val="00C54598"/>
    <w:rsid w:val="00CD4CB2"/>
    <w:rsid w:val="00D1010D"/>
    <w:rsid w:val="00D25745"/>
    <w:rsid w:val="00D74892"/>
    <w:rsid w:val="00EE6E42"/>
    <w:rsid w:val="00EF23D0"/>
    <w:rsid w:val="00F34177"/>
    <w:rsid w:val="00F632D6"/>
    <w:rsid w:val="00FF15EC"/>
    <w:rsid w:val="016D8A4E"/>
    <w:rsid w:val="01DC1660"/>
    <w:rsid w:val="0451D578"/>
    <w:rsid w:val="04FAF744"/>
    <w:rsid w:val="08072455"/>
    <w:rsid w:val="092E08E2"/>
    <w:rsid w:val="09AE0515"/>
    <w:rsid w:val="0B7DAC58"/>
    <w:rsid w:val="0D6AF9E1"/>
    <w:rsid w:val="0E5F234D"/>
    <w:rsid w:val="0EB63C80"/>
    <w:rsid w:val="13038BF7"/>
    <w:rsid w:val="1781A99E"/>
    <w:rsid w:val="1907DBF0"/>
    <w:rsid w:val="1B290EB6"/>
    <w:rsid w:val="1B4C7D0A"/>
    <w:rsid w:val="1E3C5590"/>
    <w:rsid w:val="1E6BCA50"/>
    <w:rsid w:val="25242BDC"/>
    <w:rsid w:val="26B34373"/>
    <w:rsid w:val="2CC97FC7"/>
    <w:rsid w:val="30650389"/>
    <w:rsid w:val="309BE1E9"/>
    <w:rsid w:val="314AE9AB"/>
    <w:rsid w:val="34606EC2"/>
    <w:rsid w:val="358F75BD"/>
    <w:rsid w:val="3736D3D5"/>
    <w:rsid w:val="39B86D4B"/>
    <w:rsid w:val="39C613FC"/>
    <w:rsid w:val="3DFE99C4"/>
    <w:rsid w:val="3ECEE10C"/>
    <w:rsid w:val="42ED606E"/>
    <w:rsid w:val="430DACB7"/>
    <w:rsid w:val="46EAC472"/>
    <w:rsid w:val="4ECF6EA1"/>
    <w:rsid w:val="509B22EC"/>
    <w:rsid w:val="52474D4D"/>
    <w:rsid w:val="58185F14"/>
    <w:rsid w:val="585D8115"/>
    <w:rsid w:val="58BB747A"/>
    <w:rsid w:val="597F12C3"/>
    <w:rsid w:val="5A5CCC3C"/>
    <w:rsid w:val="5B50A0AD"/>
    <w:rsid w:val="6263F61F"/>
    <w:rsid w:val="63EF9470"/>
    <w:rsid w:val="64402A18"/>
    <w:rsid w:val="647EF5BF"/>
    <w:rsid w:val="64B41B94"/>
    <w:rsid w:val="65F03438"/>
    <w:rsid w:val="661AE875"/>
    <w:rsid w:val="664EEFD6"/>
    <w:rsid w:val="66D8C6D7"/>
    <w:rsid w:val="66F8C3AC"/>
    <w:rsid w:val="68576378"/>
    <w:rsid w:val="687F9399"/>
    <w:rsid w:val="6BC444FC"/>
    <w:rsid w:val="71DDF381"/>
    <w:rsid w:val="753C72EF"/>
    <w:rsid w:val="77FB7C22"/>
    <w:rsid w:val="7A1CF354"/>
    <w:rsid w:val="7F0F5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6D877C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40F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B0C3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B0C3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B0C3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0C3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0C32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7536A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36A5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7536A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36A5"/>
    <w:rPr>
      <w:rFonts w:eastAsiaTheme="minorEastAsia"/>
    </w:rPr>
  </w:style>
  <w:style w:type="table" w:styleId="PlainTable2">
    <w:name w:val="Plain Table 2"/>
    <w:basedOn w:val="TableNormal"/>
    <w:uiPriority w:val="99"/>
    <w:rsid w:val="007536A5"/>
    <w:rPr>
      <w:rFonts w:eastAsiaTheme="minorEastAsia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Revision">
    <w:name w:val="Revision"/>
    <w:hidden/>
    <w:uiPriority w:val="99"/>
    <w:semiHidden/>
    <w:rsid w:val="00AB55F8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7F5727BD9D6342B98B28C0FE44373A" ma:contentTypeVersion="4" ma:contentTypeDescription="Create a new document." ma:contentTypeScope="" ma:versionID="c66ebdbc674f9c48943a5d1332a1a72b">
  <xsd:schema xmlns:xsd="http://www.w3.org/2001/XMLSchema" xmlns:xs="http://www.w3.org/2001/XMLSchema" xmlns:p="http://schemas.microsoft.com/office/2006/metadata/properties" xmlns:ns3="0061735c-2840-4a60-bba2-cd285a8b3dc2" targetNamespace="http://schemas.microsoft.com/office/2006/metadata/properties" ma:root="true" ma:fieldsID="246c25c1aeef5e81d2445ab7f3be4c0f" ns3:_="">
    <xsd:import namespace="0061735c-2840-4a60-bba2-cd285a8b3dc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61735c-2840-4a60-bba2-cd285a8b3d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1B7E8BC-B4B9-4965-9CCF-2E3D110EA5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61735c-2840-4a60-bba2-cd285a8b3d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9F63E84-F124-4AC8-8C12-2CC765539D4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7FFB7AE-476B-4FCE-BB5A-B68282AEB2C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Jennifer Gonzalez</cp:lastModifiedBy>
  <cp:revision>4</cp:revision>
  <dcterms:created xsi:type="dcterms:W3CDTF">2024-06-12T22:43:00Z</dcterms:created>
  <dcterms:modified xsi:type="dcterms:W3CDTF">2024-09-25T22:36:00Z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520fa42-cf58-4c22-8b93-58cf1d3bd1cb_Enabled">
    <vt:lpwstr>true</vt:lpwstr>
  </property>
  <property fmtid="{D5CDD505-2E9C-101B-9397-08002B2CF9AE}" pid="3" name="MSIP_Label_1520fa42-cf58-4c22-8b93-58cf1d3bd1cb_SetDate">
    <vt:lpwstr>2024-06-12T21:43:38Z</vt:lpwstr>
  </property>
  <property fmtid="{D5CDD505-2E9C-101B-9397-08002B2CF9AE}" pid="4" name="MSIP_Label_1520fa42-cf58-4c22-8b93-58cf1d3bd1cb_Method">
    <vt:lpwstr>Standard</vt:lpwstr>
  </property>
  <property fmtid="{D5CDD505-2E9C-101B-9397-08002B2CF9AE}" pid="5" name="MSIP_Label_1520fa42-cf58-4c22-8b93-58cf1d3bd1cb_Name">
    <vt:lpwstr>Public Information</vt:lpwstr>
  </property>
  <property fmtid="{D5CDD505-2E9C-101B-9397-08002B2CF9AE}" pid="6" name="MSIP_Label_1520fa42-cf58-4c22-8b93-58cf1d3bd1cb_SiteId">
    <vt:lpwstr>11d0e217-264e-400a-8ba0-57dcc127d72d</vt:lpwstr>
  </property>
  <property fmtid="{D5CDD505-2E9C-101B-9397-08002B2CF9AE}" pid="7" name="MSIP_Label_1520fa42-cf58-4c22-8b93-58cf1d3bd1cb_ActionId">
    <vt:lpwstr>da8cb340-75bb-4880-b7b7-03786fcf6a7c</vt:lpwstr>
  </property>
  <property fmtid="{D5CDD505-2E9C-101B-9397-08002B2CF9AE}" pid="8" name="MSIP_Label_1520fa42-cf58-4c22-8b93-58cf1d3bd1cb_ContentBits">
    <vt:lpwstr>0</vt:lpwstr>
  </property>
  <property fmtid="{D5CDD505-2E9C-101B-9397-08002B2CF9AE}" pid="9" name="ContentTypeId">
    <vt:lpwstr>0x010100327F5727BD9D6342B98B28C0FE44373A</vt:lpwstr>
  </property>
  <property fmtid="{D5CDD505-2E9C-101B-9397-08002B2CF9AE}" pid="10" name="GrammarlyDocumentId">
    <vt:lpwstr>0f4df67332de6dbfbd8fd5933f3d521b7bd5eacd9191c7ef36fca71694d08461</vt:lpwstr>
  </property>
</Properties>
</file>